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305137457"/>
        <w:docPartObj>
          <w:docPartGallery w:val="Cover Pages"/>
          <w:docPartUnique/>
        </w:docPartObj>
      </w:sdtPr>
      <w:sdtEndPr>
        <w:rPr>
          <w:rFonts w:ascii="Arial" w:hAnsi="Arial" w:cs="Arial"/>
          <w:color w:val="FF0000"/>
          <w:sz w:val="34"/>
          <w:lang w:val="en-US"/>
        </w:rPr>
      </w:sdtEndPr>
      <w:sdtContent>
        <w:p w:rsidR="002906FE" w:rsidRDefault="002906FE"/>
        <w:p w:rsidR="0007068B" w:rsidRDefault="002906FE">
          <w:pPr>
            <w:rPr>
              <w:rFonts w:ascii="Arial" w:hAnsi="Arial" w:cs="Arial"/>
              <w:color w:val="FF0000"/>
              <w:sz w:val="34"/>
              <w:lang w:val="en-US"/>
            </w:rPr>
          </w:pPr>
          <w:r>
            <w:rPr>
              <w:noProof/>
            </w:rPr>
            <mc:AlternateContent>
              <mc:Choice Requires="wps">
                <w:drawing>
                  <wp:anchor distT="0" distB="0" distL="182880" distR="182880" simplePos="0" relativeHeight="251661312" behindDoc="0" locked="0" layoutInCell="1" allowOverlap="1">
                    <wp:simplePos x="0" y="0"/>
                    <mc:AlternateContent>
                      <mc:Choice Requires="wp14">
                        <wp:positionH relativeFrom="margin">
                          <wp14:pctPosHOffset>7700</wp14:pctPosHOffset>
                        </wp:positionH>
                      </mc:Choice>
                      <mc:Fallback>
                        <wp:positionH relativeFrom="page">
                          <wp:posOffset>1548765</wp:posOffset>
                        </wp:positionH>
                      </mc:Fallback>
                    </mc:AlternateContent>
                    <mc:AlternateContent>
                      <mc:Choice Requires="wp14">
                        <wp:positionV relativeFrom="page">
                          <wp14:pctPosVOffset>54000</wp14:pctPosVOffset>
                        </wp:positionV>
                      </mc:Choice>
                      <mc:Fallback>
                        <wp:positionV relativeFrom="page">
                          <wp:posOffset>5773420</wp:posOffset>
                        </wp:positionV>
                      </mc:Fallback>
                    </mc:AlternateContent>
                    <wp:extent cx="4686300" cy="6720840"/>
                    <wp:effectExtent l="0" t="0" r="10160" b="3810"/>
                    <wp:wrapSquare wrapText="bothSides"/>
                    <wp:docPr id="131" name="Πλαίσιο κειμένου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906FE" w:rsidRPr="009B3346" w:rsidRDefault="002906FE">
                                <w:pPr>
                                  <w:pStyle w:val="a8"/>
                                  <w:spacing w:before="40" w:after="560" w:line="216" w:lineRule="auto"/>
                                  <w:rPr>
                                    <w:rFonts w:ascii="Arial" w:hAnsi="Arial" w:cs="Arial"/>
                                    <w:color w:val="5B9BD5" w:themeColor="accent1"/>
                                    <w:sz w:val="72"/>
                                    <w:szCs w:val="72"/>
                                    <w:lang w:val="en-US"/>
                                  </w:rPr>
                                </w:pPr>
                                <w:sdt>
                                  <w:sdtPr>
                                    <w:rPr>
                                      <w:rFonts w:ascii="Arial" w:hAnsi="Arial" w:cs="Arial"/>
                                      <w:color w:val="C00000"/>
                                      <w:sz w:val="72"/>
                                      <w:szCs w:val="72"/>
                                    </w:rPr>
                                    <w:alias w:val="Τίτλος"/>
                                    <w:tag w:val=""/>
                                    <w:id w:val="-527717346"/>
                                    <w:dataBinding w:prefixMappings="xmlns:ns0='http://purl.org/dc/elements/1.1/' xmlns:ns1='http://schemas.openxmlformats.org/package/2006/metadata/core-properties' " w:xpath="/ns1:coreProperties[1]/ns0:title[1]" w:storeItemID="{6C3C8BC8-F283-45AE-878A-BAB7291924A1}"/>
                                    <w:text/>
                                  </w:sdtPr>
                                  <w:sdtContent>
                                    <w:proofErr w:type="gramStart"/>
                                    <w:r w:rsidRPr="009B3346">
                                      <w:rPr>
                                        <w:rFonts w:ascii="Arial" w:hAnsi="Arial" w:cs="Arial"/>
                                        <w:color w:val="C00000"/>
                                        <w:sz w:val="72"/>
                                        <w:szCs w:val="72"/>
                                        <w:lang w:val="en-US"/>
                                      </w:rPr>
                                      <w:t>ecology</w:t>
                                    </w:r>
                                    <w:proofErr w:type="gramEnd"/>
                                  </w:sdtContent>
                                </w:sdt>
                              </w:p>
                              <w:sdt>
                                <w:sdtPr>
                                  <w:rPr>
                                    <w:rFonts w:ascii="Arial" w:hAnsi="Arial" w:cs="Arial"/>
                                    <w:caps/>
                                    <w:color w:val="C00000"/>
                                    <w:sz w:val="34"/>
                                    <w:szCs w:val="34"/>
                                  </w:rPr>
                                  <w:alias w:val="Υπότιτλος"/>
                                  <w:tag w:val=""/>
                                  <w:id w:val="1651635245"/>
                                  <w:dataBinding w:prefixMappings="xmlns:ns0='http://purl.org/dc/elements/1.1/' xmlns:ns1='http://schemas.openxmlformats.org/package/2006/metadata/core-properties' " w:xpath="/ns1:coreProperties[1]/ns0:subject[1]" w:storeItemID="{6C3C8BC8-F283-45AE-878A-BAB7291924A1}"/>
                                  <w:text/>
                                </w:sdtPr>
                                <w:sdtContent>
                                  <w:p w:rsidR="002906FE" w:rsidRPr="002906FE" w:rsidRDefault="002906FE">
                                    <w:pPr>
                                      <w:pStyle w:val="a8"/>
                                      <w:spacing w:before="40" w:after="40"/>
                                      <w:rPr>
                                        <w:caps/>
                                        <w:color w:val="1F3864" w:themeColor="accent5" w:themeShade="80"/>
                                        <w:sz w:val="28"/>
                                        <w:szCs w:val="28"/>
                                        <w:lang w:val="en-US"/>
                                      </w:rPr>
                                    </w:pPr>
                                    <w:r w:rsidRPr="009B3346">
                                      <w:rPr>
                                        <w:rFonts w:ascii="Arial" w:hAnsi="Arial" w:cs="Arial"/>
                                        <w:caps/>
                                        <w:color w:val="C00000"/>
                                        <w:sz w:val="34"/>
                                        <w:szCs w:val="34"/>
                                        <w:lang w:val="en-US"/>
                                      </w:rPr>
                                      <w:t>areas of ecology</w:t>
                                    </w:r>
                                  </w:p>
                                </w:sdtContent>
                              </w:sdt>
                              <w:sdt>
                                <w:sdtPr>
                                  <w:rPr>
                                    <w:rFonts w:ascii="Arial" w:hAnsi="Arial" w:cs="Arial"/>
                                    <w:caps/>
                                    <w:color w:val="4472C4" w:themeColor="accent5"/>
                                    <w:sz w:val="24"/>
                                    <w:szCs w:val="24"/>
                                    <w:lang w:val="en-US"/>
                                  </w:rPr>
                                  <w:alias w:val="Συντάκτης"/>
                                  <w:tag w:val=""/>
                                  <w:id w:val="-825131170"/>
                                  <w:dataBinding w:prefixMappings="xmlns:ns0='http://purl.org/dc/elements/1.1/' xmlns:ns1='http://schemas.openxmlformats.org/package/2006/metadata/core-properties' " w:xpath="/ns1:coreProperties[1]/ns0:creator[1]" w:storeItemID="{6C3C8BC8-F283-45AE-878A-BAB7291924A1}"/>
                                  <w:text/>
                                </w:sdtPr>
                                <w:sdtContent>
                                  <w:p w:rsidR="002906FE" w:rsidRPr="009B3346" w:rsidRDefault="002906FE">
                                    <w:pPr>
                                      <w:pStyle w:val="a8"/>
                                      <w:spacing w:before="80" w:after="40"/>
                                      <w:rPr>
                                        <w:rFonts w:ascii="Arial" w:hAnsi="Arial" w:cs="Arial"/>
                                        <w:caps/>
                                        <w:color w:val="4472C4" w:themeColor="accent5"/>
                                        <w:sz w:val="24"/>
                                        <w:szCs w:val="24"/>
                                        <w:lang w:val="en-US"/>
                                      </w:rPr>
                                    </w:pPr>
                                    <w:r w:rsidRPr="009B3346">
                                      <w:rPr>
                                        <w:rFonts w:ascii="Arial" w:hAnsi="Arial" w:cs="Arial"/>
                                        <w:caps/>
                                        <w:color w:val="4472C4" w:themeColor="accent5"/>
                                        <w:sz w:val="24"/>
                                        <w:szCs w:val="24"/>
                                        <w:lang w:val="en-US"/>
                                      </w:rPr>
                                      <w:t>pega sofia</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id="_x0000_t202" coordsize="21600,21600" o:spt="202" path="m,l,21600r21600,l21600,xe">
                    <v:stroke joinstyle="miter"/>
                    <v:path gradientshapeok="t" o:connecttype="rect"/>
                  </v:shapetype>
                  <v:shape id="Πλαίσιο κειμένου 131" o:spid="_x0000_s1026" type="#_x0000_t202" style="position:absolute;margin-left:0;margin-top:0;width:369pt;height:529.2pt;z-index:251661312;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R+nwIAAG4FAAAOAAAAZHJzL2Uyb0RvYy54bWysVM1u1DAQviPxDpbvNOkPS7VqtlpaFSFV&#10;bUWLevY6TjfCsY3t3WS5It6DF0CIAwf+1DdIX4nPTrKtCpciLs7E8814fr6Zvf2mkmQprCu1yujm&#10;RkqJUFznpbrK6OuLoye7lDjPVM6kViKjK+Ho/uTxo73ajMWWnmuZC0vgRLlxbTI6996Mk8TxuaiY&#10;29BGKCgLbSvm8WuvktyyGt4rmWyl6Siptc2N1Vw4h9vDTkkn0X9RCO5Pi8IJT2RGEZuPp43nLJzJ&#10;ZI+Nrywz85L3YbB/iKJipcKja1eHzDOysOUfrqqSW+104Te4rhJdFCUXMQdks5ney+Z8zoyIuaA4&#10;zqzL5P6fW36yPLOkzNG77U1KFKvQpPZj+6P90n6+ed9+a69J+739CuFn+6n91V7ffCABisLVxo1h&#10;f27gwTfPdQMnw73DZahHU9gqfJEpgR4tWK3LLhpPOC53Rruj7RQqDt3o2Va6uxMbk9yaG+v8C6Er&#10;EoSMWvQ1lpstj51HKIAOkPCa0kellLG3UpEaXrefptFgrYGFVAErIkt6NyGlLvQo+ZUUASPVK1Gg&#10;SjGDcBH5KQ6kJUsGZjHOhfIx+egX6IAqEMRDDHv8bVQPMe7yGF7Wyq+Nq1JpG7O/F3b+Zgi56PAo&#10;5J28g+ibWdO3eqbzFTptdTdEzvCjEt04Zs6fMYupQQexCfwpjkJqVF33EiVzbd/97T7gQWZoKakx&#10;hRl1bxfMCkrkSwWah5EdBDsIs0FQi+pAo/wgLqKJIgysl4NYWF1dYkFMwytQMcXxVkb9IB74bhdg&#10;wXAxnUYQBtMwf6zODQ+uQzcCty6aS2ZNT0AP7p7oYT7Z+B4PO2wkipkuPNgYSRoK2lWxLzSGOnK3&#10;X0Bha9z9j6jbNTn5DQAA//8DAFBLAwQUAAYACAAAACEA88AKQ90AAAAGAQAADwAAAGRycy9kb3du&#10;cmV2LnhtbEyPT0vEMBDF74LfIYzgzU3Wv6U2XUQRlUXBtbA9ZpvZtthMSpLdrd/e0YteBh7v8eb3&#10;isXkBrHHEHtPGuYzBQKp8banVkP18XiWgYjJkDWDJ9TwhREW5fFRYXLrD/SO+1VqBZdQzI2GLqUx&#10;lzI2HToTZ35EYm/rgzOJZWilDebA5W6Q50pdS2d64g+dGfG+w+ZztXMaalW91uu39bZ+6mQ1f6Hl&#10;80MdtD49me5uQSSc0l8YfvAZHUpm2vgd2SgGDTwk/V72bi4ylhsOqavsEmRZyP/45TcAAAD//wMA&#10;UEsBAi0AFAAGAAgAAAAhALaDOJL+AAAA4QEAABMAAAAAAAAAAAAAAAAAAAAAAFtDb250ZW50X1R5&#10;cGVzXS54bWxQSwECLQAUAAYACAAAACEAOP0h/9YAAACUAQAACwAAAAAAAAAAAAAAAAAvAQAAX3Jl&#10;bHMvLnJlbHNQSwECLQAUAAYACAAAACEAgnCEfp8CAABuBQAADgAAAAAAAAAAAAAAAAAuAgAAZHJz&#10;L2Uyb0RvYy54bWxQSwECLQAUAAYACAAAACEA88AKQ90AAAAGAQAADwAAAAAAAAAAAAAAAAD5BAAA&#10;ZHJzL2Rvd25yZXYueG1sUEsFBgAAAAAEAAQA8wAAAAMGAAAAAA==&#10;" filled="f" stroked="f" strokeweight=".5pt">
                    <v:textbox style="mso-fit-shape-to-text:t" inset="0,0,0,0">
                      <w:txbxContent>
                        <w:p w:rsidR="002906FE" w:rsidRPr="009B3346" w:rsidRDefault="002906FE">
                          <w:pPr>
                            <w:pStyle w:val="a8"/>
                            <w:spacing w:before="40" w:after="560" w:line="216" w:lineRule="auto"/>
                            <w:rPr>
                              <w:rFonts w:ascii="Arial" w:hAnsi="Arial" w:cs="Arial"/>
                              <w:color w:val="5B9BD5" w:themeColor="accent1"/>
                              <w:sz w:val="72"/>
                              <w:szCs w:val="72"/>
                              <w:lang w:val="en-US"/>
                            </w:rPr>
                          </w:pPr>
                          <w:sdt>
                            <w:sdtPr>
                              <w:rPr>
                                <w:rFonts w:ascii="Arial" w:hAnsi="Arial" w:cs="Arial"/>
                                <w:color w:val="C00000"/>
                                <w:sz w:val="72"/>
                                <w:szCs w:val="72"/>
                              </w:rPr>
                              <w:alias w:val="Τίτλος"/>
                              <w:tag w:val=""/>
                              <w:id w:val="-527717346"/>
                              <w:dataBinding w:prefixMappings="xmlns:ns0='http://purl.org/dc/elements/1.1/' xmlns:ns1='http://schemas.openxmlformats.org/package/2006/metadata/core-properties' " w:xpath="/ns1:coreProperties[1]/ns0:title[1]" w:storeItemID="{6C3C8BC8-F283-45AE-878A-BAB7291924A1}"/>
                              <w:text/>
                            </w:sdtPr>
                            <w:sdtContent>
                              <w:proofErr w:type="gramStart"/>
                              <w:r w:rsidRPr="009B3346">
                                <w:rPr>
                                  <w:rFonts w:ascii="Arial" w:hAnsi="Arial" w:cs="Arial"/>
                                  <w:color w:val="C00000"/>
                                  <w:sz w:val="72"/>
                                  <w:szCs w:val="72"/>
                                  <w:lang w:val="en-US"/>
                                </w:rPr>
                                <w:t>ecology</w:t>
                              </w:r>
                              <w:proofErr w:type="gramEnd"/>
                            </w:sdtContent>
                          </w:sdt>
                        </w:p>
                        <w:sdt>
                          <w:sdtPr>
                            <w:rPr>
                              <w:rFonts w:ascii="Arial" w:hAnsi="Arial" w:cs="Arial"/>
                              <w:caps/>
                              <w:color w:val="C00000"/>
                              <w:sz w:val="34"/>
                              <w:szCs w:val="34"/>
                            </w:rPr>
                            <w:alias w:val="Υπότιτλος"/>
                            <w:tag w:val=""/>
                            <w:id w:val="1651635245"/>
                            <w:dataBinding w:prefixMappings="xmlns:ns0='http://purl.org/dc/elements/1.1/' xmlns:ns1='http://schemas.openxmlformats.org/package/2006/metadata/core-properties' " w:xpath="/ns1:coreProperties[1]/ns0:subject[1]" w:storeItemID="{6C3C8BC8-F283-45AE-878A-BAB7291924A1}"/>
                            <w:text/>
                          </w:sdtPr>
                          <w:sdtContent>
                            <w:p w:rsidR="002906FE" w:rsidRPr="002906FE" w:rsidRDefault="002906FE">
                              <w:pPr>
                                <w:pStyle w:val="a8"/>
                                <w:spacing w:before="40" w:after="40"/>
                                <w:rPr>
                                  <w:caps/>
                                  <w:color w:val="1F3864" w:themeColor="accent5" w:themeShade="80"/>
                                  <w:sz w:val="28"/>
                                  <w:szCs w:val="28"/>
                                  <w:lang w:val="en-US"/>
                                </w:rPr>
                              </w:pPr>
                              <w:r w:rsidRPr="009B3346">
                                <w:rPr>
                                  <w:rFonts w:ascii="Arial" w:hAnsi="Arial" w:cs="Arial"/>
                                  <w:caps/>
                                  <w:color w:val="C00000"/>
                                  <w:sz w:val="34"/>
                                  <w:szCs w:val="34"/>
                                  <w:lang w:val="en-US"/>
                                </w:rPr>
                                <w:t>areas of ecology</w:t>
                              </w:r>
                            </w:p>
                          </w:sdtContent>
                        </w:sdt>
                        <w:sdt>
                          <w:sdtPr>
                            <w:rPr>
                              <w:rFonts w:ascii="Arial" w:hAnsi="Arial" w:cs="Arial"/>
                              <w:caps/>
                              <w:color w:val="4472C4" w:themeColor="accent5"/>
                              <w:sz w:val="24"/>
                              <w:szCs w:val="24"/>
                              <w:lang w:val="en-US"/>
                            </w:rPr>
                            <w:alias w:val="Συντάκτης"/>
                            <w:tag w:val=""/>
                            <w:id w:val="-825131170"/>
                            <w:dataBinding w:prefixMappings="xmlns:ns0='http://purl.org/dc/elements/1.1/' xmlns:ns1='http://schemas.openxmlformats.org/package/2006/metadata/core-properties' " w:xpath="/ns1:coreProperties[1]/ns0:creator[1]" w:storeItemID="{6C3C8BC8-F283-45AE-878A-BAB7291924A1}"/>
                            <w:text/>
                          </w:sdtPr>
                          <w:sdtContent>
                            <w:p w:rsidR="002906FE" w:rsidRPr="009B3346" w:rsidRDefault="002906FE">
                              <w:pPr>
                                <w:pStyle w:val="a8"/>
                                <w:spacing w:before="80" w:after="40"/>
                                <w:rPr>
                                  <w:rFonts w:ascii="Arial" w:hAnsi="Arial" w:cs="Arial"/>
                                  <w:caps/>
                                  <w:color w:val="4472C4" w:themeColor="accent5"/>
                                  <w:sz w:val="24"/>
                                  <w:szCs w:val="24"/>
                                  <w:lang w:val="en-US"/>
                                </w:rPr>
                              </w:pPr>
                              <w:r w:rsidRPr="009B3346">
                                <w:rPr>
                                  <w:rFonts w:ascii="Arial" w:hAnsi="Arial" w:cs="Arial"/>
                                  <w:caps/>
                                  <w:color w:val="4472C4" w:themeColor="accent5"/>
                                  <w:sz w:val="24"/>
                                  <w:szCs w:val="24"/>
                                  <w:lang w:val="en-US"/>
                                </w:rPr>
                                <w:t>pega sofia</w:t>
                              </w:r>
                            </w:p>
                          </w:sdtContent>
                        </w:sdt>
                      </w:txbxContent>
                    </v:textbox>
                    <w10:wrap type="square" anchorx="margin" anchory="pag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2" name="Ορθογώνιο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Έτος"/>
                                  <w:tag w:val=""/>
                                  <w:id w:val="-1576812677"/>
                                  <w:dataBinding w:prefixMappings="xmlns:ns0='http://schemas.microsoft.com/office/2006/coverPageProps' " w:xpath="/ns0:CoverPageProperties[1]/ns0:PublishDate[1]" w:storeItemID="{55AF091B-3C7A-41E3-B477-F2FDAA23CFDA}"/>
                                  <w:date w:fullDate="2018-01-01T00:00:00Z">
                                    <w:dateFormat w:val="yyyy"/>
                                    <w:lid w:val="el-GR"/>
                                    <w:storeMappedDataAs w:val="dateTime"/>
                                    <w:calendar w:val="gregorian"/>
                                  </w:date>
                                </w:sdtPr>
                                <w:sdtContent>
                                  <w:p w:rsidR="002906FE" w:rsidRDefault="002906FE">
                                    <w:pPr>
                                      <w:pStyle w:val="a8"/>
                                      <w:jc w:val="right"/>
                                      <w:rPr>
                                        <w:color w:val="FFFFFF" w:themeColor="background1"/>
                                        <w:sz w:val="24"/>
                                        <w:szCs w:val="24"/>
                                      </w:rPr>
                                    </w:pPr>
                                    <w:r>
                                      <w:rPr>
                                        <w:color w:val="FFFFFF" w:themeColor="background1"/>
                                        <w:sz w:val="24"/>
                                        <w:szCs w:val="24"/>
                                        <w:lang w:val="en-US"/>
                                      </w:rPr>
                                      <w:t>2018</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Ορθογώνιο 132" o:spid="_x0000_s1027"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fekugIAAJkFAAAOAAAAZHJzL2Uyb0RvYy54bWysVEtu2zAQ3RfoHQjuG9lOnI8QOTAcpChg&#10;JEGTImuaoiyhFIcl6V93vUCu0EN00y6K3EC5Uoek5Dpp0EVRLQiRM/Pm92ZOz9a1JEthbAUqo/29&#10;HiVCccgrNc/oh9uLN8eUWMdUziQokdGNsPRs9PrV6UqnYgAlyFwYgiDKpiud0dI5nSaJ5aWomd0D&#10;LRQKCzA1c3g18yQ3bIXotUwGvd5hsgKTawNcWIuv51FIRwG/KAR3V0VhhSMyoxibC6cJ58yfyeiU&#10;pXPDdFnxNgz2D1HUrFLodAt1zhwjC1P9AVVX3ICFwu1xqBMoioqLkANm0+89y+amZFqEXLA4Vm/L&#10;ZP8fLL9cXhtS5di7/QElitXYpObr45fme/PQfHu8b342P5oH4qVYq5W2KZrc6Gvjs7V6CvyjJQom&#10;JVNzMbYaK45YXjd5ouwvtjVbF6b25pg+WYdebLa9EGtHOD4OTw72D7FjHEUnx0fDYfCfsLQz1sa6&#10;twJq4n8yatBx6ABbTq3z7lnaqXhfUvlTwUUlZZT6lxBjDCsE6DZSRO33osCyYCCDgBoIKSbSkCVD&#10;KjHOhXL9KCpZLuLzsIdfyB1r4ynsLUIoUiGgRy7Q/xa7Beg0n2LHKFt9byoCn7fGvb8FFo23FsEz&#10;KLc1risF5iUAiVm1nqN+V6RYGl8lt56tI2U6Sswg3yCNDMT5sppfVNiVKbPumhkcKGwkLgl3hUch&#10;YZVRaP8oKcF8fund6yPPUUrJCgc0o/bTghlBiXyncAIOhkcDP9G7F7N7me1e1KKeADauj+tI8/CL&#10;xsbJ7rcwUN/hLhl7ryhiiqPvjM6634mLawN3ERfjcVDCGdbMTdWN5h7aV9lz7nZ9x4xuiemQ0ZfQ&#10;jTJLn/Ez6npLBeOFg6IK5PV1jlVt64/zH4jU7iq/YHbvQev3Rh39AgAA//8DAFBLAwQUAAYACAAA&#10;ACEAiBVmrNoAAAAEAQAADwAAAGRycy9kb3ducmV2LnhtbEyPwU7DMBBE70j8g7VI3KhDkasS4lRQ&#10;iSMVtEG9uvESR43XUey24e/Z9kIvI61mNPO2WIy+E0ccYhtIw+MkA4FUB9tSo6HavD/MQcRkyJou&#10;EGr4xQiL8vamMLkNJ/rC4zo1gkso5kaDS6nPpYy1Q2/iJPRI7P2EwZvE59BIO5gTl/tOTrNsJr1p&#10;iRec6XHpsN6vD17DdLt132/00bpPXK32ylYqLSut7+/G1xcQCcf0H4YzPqNDyUy7cCAbRaeBH0kX&#10;Ze/5aQZixxmlFMiykNfw5R8AAAD//wMAUEsBAi0AFAAGAAgAAAAhALaDOJL+AAAA4QEAABMAAAAA&#10;AAAAAAAAAAAAAAAAAFtDb250ZW50X1R5cGVzXS54bWxQSwECLQAUAAYACAAAACEAOP0h/9YAAACU&#10;AQAACwAAAAAAAAAAAAAAAAAvAQAAX3JlbHMvLnJlbHNQSwECLQAUAAYACAAAACEAS8n3pLoCAACZ&#10;BQAADgAAAAAAAAAAAAAAAAAuAgAAZHJzL2Uyb0RvYy54bWxQSwECLQAUAAYACAAAACEAiBVmrNoA&#10;AAAEAQAADwAAAAAAAAAAAAAAAAAUBQAAZHJzL2Rvd25yZXYueG1sUEsFBgAAAAAEAAQA8wAAABsG&#10;AAAAAA==&#10;" fillcolor="#5b9bd5 [3204]" stroked="f" strokeweight="1pt">
                    <v:path arrowok="t"/>
                    <o:lock v:ext="edit" aspectratio="t"/>
                    <v:textbox inset="3.6pt,,3.6pt">
                      <w:txbxContent>
                        <w:sdt>
                          <w:sdtPr>
                            <w:rPr>
                              <w:color w:val="FFFFFF" w:themeColor="background1"/>
                              <w:sz w:val="24"/>
                              <w:szCs w:val="24"/>
                            </w:rPr>
                            <w:alias w:val="Έτος"/>
                            <w:tag w:val=""/>
                            <w:id w:val="-1576812677"/>
                            <w:dataBinding w:prefixMappings="xmlns:ns0='http://schemas.microsoft.com/office/2006/coverPageProps' " w:xpath="/ns0:CoverPageProperties[1]/ns0:PublishDate[1]" w:storeItemID="{55AF091B-3C7A-41E3-B477-F2FDAA23CFDA}"/>
                            <w:date w:fullDate="2018-01-01T00:00:00Z">
                              <w:dateFormat w:val="yyyy"/>
                              <w:lid w:val="el-GR"/>
                              <w:storeMappedDataAs w:val="dateTime"/>
                              <w:calendar w:val="gregorian"/>
                            </w:date>
                          </w:sdtPr>
                          <w:sdtContent>
                            <w:p w:rsidR="002906FE" w:rsidRDefault="002906FE">
                              <w:pPr>
                                <w:pStyle w:val="a8"/>
                                <w:jc w:val="right"/>
                                <w:rPr>
                                  <w:color w:val="FFFFFF" w:themeColor="background1"/>
                                  <w:sz w:val="24"/>
                                  <w:szCs w:val="24"/>
                                </w:rPr>
                              </w:pPr>
                              <w:r>
                                <w:rPr>
                                  <w:color w:val="FFFFFF" w:themeColor="background1"/>
                                  <w:sz w:val="24"/>
                                  <w:szCs w:val="24"/>
                                  <w:lang w:val="en-US"/>
                                </w:rPr>
                                <w:t>2018</w:t>
                              </w:r>
                            </w:p>
                          </w:sdtContent>
                        </w:sdt>
                      </w:txbxContent>
                    </v:textbox>
                    <w10:wrap anchorx="margin" anchory="page"/>
                  </v:rect>
                </w:pict>
              </mc:Fallback>
            </mc:AlternateContent>
          </w:r>
          <w:r>
            <w:rPr>
              <w:rFonts w:ascii="Arial" w:hAnsi="Arial" w:cs="Arial"/>
              <w:color w:val="FF0000"/>
              <w:sz w:val="34"/>
              <w:lang w:val="en-US"/>
            </w:rPr>
            <w:br w:type="page"/>
          </w:r>
        </w:p>
        <w:sdt>
          <w:sdtPr>
            <w:id w:val="517507073"/>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02369F" w:rsidRDefault="0002369F">
              <w:pPr>
                <w:pStyle w:val="a9"/>
              </w:pPr>
              <w:r>
                <w:t>Περιεχόμενα</w:t>
              </w:r>
            </w:p>
            <w:p w:rsidR="0002369F" w:rsidRDefault="0002369F">
              <w:pPr>
                <w:pStyle w:val="10"/>
                <w:tabs>
                  <w:tab w:val="left" w:pos="440"/>
                  <w:tab w:val="right" w:leader="dot" w:pos="8296"/>
                </w:tabs>
                <w:rPr>
                  <w:rFonts w:eastAsiaTheme="minorEastAsia"/>
                  <w:noProof/>
                  <w:lang w:eastAsia="el-GR"/>
                </w:rPr>
              </w:pPr>
              <w:r>
                <w:fldChar w:fldCharType="begin"/>
              </w:r>
              <w:r>
                <w:instrText xml:space="preserve"> TOC \o "1-3" \h \z \u </w:instrText>
              </w:r>
              <w:r>
                <w:fldChar w:fldCharType="separate"/>
              </w:r>
              <w:hyperlink w:anchor="_Toc509830724" w:history="1">
                <w:r w:rsidRPr="007A26F4">
                  <w:rPr>
                    <w:rStyle w:val="-"/>
                    <w:rFonts w:ascii="Arial" w:hAnsi="Arial" w:cs="Arial"/>
                    <w:noProof/>
                    <w:lang w:val="en-US"/>
                  </w:rPr>
                  <w:t>1.</w:t>
                </w:r>
                <w:r>
                  <w:rPr>
                    <w:rFonts w:eastAsiaTheme="minorEastAsia"/>
                    <w:noProof/>
                    <w:lang w:eastAsia="el-GR"/>
                  </w:rPr>
                  <w:tab/>
                </w:r>
                <w:r w:rsidRPr="007A26F4">
                  <w:rPr>
                    <w:rStyle w:val="-"/>
                    <w:rFonts w:ascii="Arial" w:hAnsi="Arial" w:cs="Arial"/>
                    <w:noProof/>
                    <w:lang w:val="en-US"/>
                  </w:rPr>
                  <w:t>Definitions of ecology</w:t>
                </w:r>
                <w:r>
                  <w:rPr>
                    <w:noProof/>
                    <w:webHidden/>
                  </w:rPr>
                  <w:tab/>
                </w:r>
                <w:r>
                  <w:rPr>
                    <w:noProof/>
                    <w:webHidden/>
                  </w:rPr>
                  <w:fldChar w:fldCharType="begin"/>
                </w:r>
                <w:r>
                  <w:rPr>
                    <w:noProof/>
                    <w:webHidden/>
                  </w:rPr>
                  <w:instrText xml:space="preserve"> PAGEREF _Toc509830724 \h </w:instrText>
                </w:r>
                <w:r>
                  <w:rPr>
                    <w:noProof/>
                    <w:webHidden/>
                  </w:rPr>
                </w:r>
                <w:r>
                  <w:rPr>
                    <w:noProof/>
                    <w:webHidden/>
                  </w:rPr>
                  <w:fldChar w:fldCharType="separate"/>
                </w:r>
                <w:r>
                  <w:rPr>
                    <w:noProof/>
                    <w:webHidden/>
                  </w:rPr>
                  <w:t>2</w:t>
                </w:r>
                <w:r>
                  <w:rPr>
                    <w:noProof/>
                    <w:webHidden/>
                  </w:rPr>
                  <w:fldChar w:fldCharType="end"/>
                </w:r>
              </w:hyperlink>
            </w:p>
            <w:p w:rsidR="0002369F" w:rsidRDefault="0002369F">
              <w:pPr>
                <w:pStyle w:val="10"/>
                <w:tabs>
                  <w:tab w:val="left" w:pos="440"/>
                  <w:tab w:val="right" w:leader="dot" w:pos="8296"/>
                </w:tabs>
                <w:rPr>
                  <w:rFonts w:eastAsiaTheme="minorEastAsia"/>
                  <w:noProof/>
                  <w:lang w:eastAsia="el-GR"/>
                </w:rPr>
              </w:pPr>
              <w:hyperlink w:anchor="_Toc509830725" w:history="1">
                <w:r w:rsidRPr="007A26F4">
                  <w:rPr>
                    <w:rStyle w:val="-"/>
                    <w:rFonts w:ascii="Arial" w:hAnsi="Arial" w:cs="Arial"/>
                    <w:noProof/>
                    <w:lang w:val="en-US"/>
                  </w:rPr>
                  <w:t>2.</w:t>
                </w:r>
                <w:r>
                  <w:rPr>
                    <w:rFonts w:eastAsiaTheme="minorEastAsia"/>
                    <w:noProof/>
                    <w:lang w:eastAsia="el-GR"/>
                  </w:rPr>
                  <w:tab/>
                </w:r>
                <w:r w:rsidRPr="007A26F4">
                  <w:rPr>
                    <w:rStyle w:val="-"/>
                    <w:rFonts w:ascii="Arial" w:hAnsi="Arial" w:cs="Arial"/>
                    <w:noProof/>
                    <w:lang w:val="en-US"/>
                  </w:rPr>
                  <w:t>Ecology in politics</w:t>
                </w:r>
                <w:r>
                  <w:rPr>
                    <w:noProof/>
                    <w:webHidden/>
                  </w:rPr>
                  <w:tab/>
                </w:r>
                <w:r>
                  <w:rPr>
                    <w:noProof/>
                    <w:webHidden/>
                  </w:rPr>
                  <w:fldChar w:fldCharType="begin"/>
                </w:r>
                <w:r>
                  <w:rPr>
                    <w:noProof/>
                    <w:webHidden/>
                  </w:rPr>
                  <w:instrText xml:space="preserve"> PAGEREF _Toc509830725 \h </w:instrText>
                </w:r>
                <w:r>
                  <w:rPr>
                    <w:noProof/>
                    <w:webHidden/>
                  </w:rPr>
                </w:r>
                <w:r>
                  <w:rPr>
                    <w:noProof/>
                    <w:webHidden/>
                  </w:rPr>
                  <w:fldChar w:fldCharType="separate"/>
                </w:r>
                <w:r>
                  <w:rPr>
                    <w:noProof/>
                    <w:webHidden/>
                  </w:rPr>
                  <w:t>3</w:t>
                </w:r>
                <w:r>
                  <w:rPr>
                    <w:noProof/>
                    <w:webHidden/>
                  </w:rPr>
                  <w:fldChar w:fldCharType="end"/>
                </w:r>
              </w:hyperlink>
            </w:p>
            <w:p w:rsidR="0002369F" w:rsidRDefault="0002369F">
              <w:pPr>
                <w:pStyle w:val="10"/>
                <w:tabs>
                  <w:tab w:val="left" w:pos="440"/>
                  <w:tab w:val="right" w:leader="dot" w:pos="8296"/>
                </w:tabs>
                <w:rPr>
                  <w:rFonts w:eastAsiaTheme="minorEastAsia"/>
                  <w:noProof/>
                  <w:lang w:eastAsia="el-GR"/>
                </w:rPr>
              </w:pPr>
              <w:hyperlink w:anchor="_Toc509830726" w:history="1">
                <w:r w:rsidRPr="007A26F4">
                  <w:rPr>
                    <w:rStyle w:val="-"/>
                    <w:rFonts w:ascii="Arial" w:hAnsi="Arial" w:cs="Arial"/>
                    <w:noProof/>
                    <w:lang w:val="en-US"/>
                  </w:rPr>
                  <w:t>3.</w:t>
                </w:r>
                <w:r>
                  <w:rPr>
                    <w:rFonts w:eastAsiaTheme="minorEastAsia"/>
                    <w:noProof/>
                    <w:lang w:eastAsia="el-GR"/>
                  </w:rPr>
                  <w:tab/>
                </w:r>
                <w:r w:rsidRPr="007A26F4">
                  <w:rPr>
                    <w:rStyle w:val="-"/>
                    <w:rFonts w:ascii="Arial" w:hAnsi="Arial" w:cs="Arial"/>
                    <w:noProof/>
                    <w:lang w:val="en-US"/>
                  </w:rPr>
                  <w:t>Ecology includes economics</w:t>
                </w:r>
                <w:r>
                  <w:rPr>
                    <w:noProof/>
                    <w:webHidden/>
                  </w:rPr>
                  <w:tab/>
                </w:r>
                <w:r>
                  <w:rPr>
                    <w:noProof/>
                    <w:webHidden/>
                  </w:rPr>
                  <w:fldChar w:fldCharType="begin"/>
                </w:r>
                <w:r>
                  <w:rPr>
                    <w:noProof/>
                    <w:webHidden/>
                  </w:rPr>
                  <w:instrText xml:space="preserve"> PAGEREF _Toc509830726 \h </w:instrText>
                </w:r>
                <w:r>
                  <w:rPr>
                    <w:noProof/>
                    <w:webHidden/>
                  </w:rPr>
                </w:r>
                <w:r>
                  <w:rPr>
                    <w:noProof/>
                    <w:webHidden/>
                  </w:rPr>
                  <w:fldChar w:fldCharType="separate"/>
                </w:r>
                <w:r>
                  <w:rPr>
                    <w:noProof/>
                    <w:webHidden/>
                  </w:rPr>
                  <w:t>4</w:t>
                </w:r>
                <w:r>
                  <w:rPr>
                    <w:noProof/>
                    <w:webHidden/>
                  </w:rPr>
                  <w:fldChar w:fldCharType="end"/>
                </w:r>
              </w:hyperlink>
            </w:p>
            <w:p w:rsidR="0002369F" w:rsidRDefault="0002369F">
              <w:pPr>
                <w:pStyle w:val="10"/>
                <w:tabs>
                  <w:tab w:val="left" w:pos="440"/>
                  <w:tab w:val="right" w:leader="dot" w:pos="8296"/>
                </w:tabs>
                <w:rPr>
                  <w:rFonts w:eastAsiaTheme="minorEastAsia"/>
                  <w:noProof/>
                  <w:lang w:eastAsia="el-GR"/>
                </w:rPr>
              </w:pPr>
              <w:hyperlink w:anchor="_Toc509830727" w:history="1">
                <w:r w:rsidRPr="007A26F4">
                  <w:rPr>
                    <w:rStyle w:val="-"/>
                    <w:rFonts w:ascii="Arial" w:hAnsi="Arial" w:cs="Arial"/>
                    <w:noProof/>
                    <w:lang w:val="en-US"/>
                  </w:rPr>
                  <w:t>4.</w:t>
                </w:r>
                <w:r>
                  <w:rPr>
                    <w:rFonts w:eastAsiaTheme="minorEastAsia"/>
                    <w:noProof/>
                    <w:lang w:eastAsia="el-GR"/>
                  </w:rPr>
                  <w:tab/>
                </w:r>
                <w:r w:rsidRPr="007A26F4">
                  <w:rPr>
                    <w:rStyle w:val="-"/>
                    <w:rFonts w:ascii="Arial" w:hAnsi="Arial" w:cs="Arial"/>
                    <w:noProof/>
                    <w:lang w:val="en-US"/>
                  </w:rPr>
                  <w:t>Ecology and anthropology</w:t>
                </w:r>
                <w:r>
                  <w:rPr>
                    <w:noProof/>
                    <w:webHidden/>
                  </w:rPr>
                  <w:tab/>
                </w:r>
                <w:r>
                  <w:rPr>
                    <w:noProof/>
                    <w:webHidden/>
                  </w:rPr>
                  <w:fldChar w:fldCharType="begin"/>
                </w:r>
                <w:r>
                  <w:rPr>
                    <w:noProof/>
                    <w:webHidden/>
                  </w:rPr>
                  <w:instrText xml:space="preserve"> PAGEREF _Toc509830727 \h </w:instrText>
                </w:r>
                <w:r>
                  <w:rPr>
                    <w:noProof/>
                    <w:webHidden/>
                  </w:rPr>
                </w:r>
                <w:r>
                  <w:rPr>
                    <w:noProof/>
                    <w:webHidden/>
                  </w:rPr>
                  <w:fldChar w:fldCharType="separate"/>
                </w:r>
                <w:r>
                  <w:rPr>
                    <w:noProof/>
                    <w:webHidden/>
                  </w:rPr>
                  <w:t>5</w:t>
                </w:r>
                <w:r>
                  <w:rPr>
                    <w:noProof/>
                    <w:webHidden/>
                  </w:rPr>
                  <w:fldChar w:fldCharType="end"/>
                </w:r>
              </w:hyperlink>
            </w:p>
            <w:p w:rsidR="0002369F" w:rsidRDefault="0002369F">
              <w:pPr>
                <w:pStyle w:val="10"/>
                <w:tabs>
                  <w:tab w:val="left" w:pos="440"/>
                  <w:tab w:val="right" w:leader="dot" w:pos="8296"/>
                </w:tabs>
                <w:rPr>
                  <w:rFonts w:eastAsiaTheme="minorEastAsia"/>
                  <w:noProof/>
                  <w:lang w:eastAsia="el-GR"/>
                </w:rPr>
              </w:pPr>
              <w:hyperlink w:anchor="_Toc509830728" w:history="1">
                <w:r w:rsidRPr="007A26F4">
                  <w:rPr>
                    <w:rStyle w:val="-"/>
                    <w:rFonts w:ascii="Arial" w:hAnsi="Arial" w:cs="Arial"/>
                    <w:noProof/>
                  </w:rPr>
                  <w:t>5.</w:t>
                </w:r>
                <w:r>
                  <w:rPr>
                    <w:rFonts w:eastAsiaTheme="minorEastAsia"/>
                    <w:noProof/>
                    <w:lang w:eastAsia="el-GR"/>
                  </w:rPr>
                  <w:tab/>
                </w:r>
                <w:r w:rsidRPr="007A26F4">
                  <w:rPr>
                    <w:rStyle w:val="-"/>
                    <w:rFonts w:ascii="Arial" w:hAnsi="Arial" w:cs="Arial"/>
                    <w:noProof/>
                  </w:rPr>
                  <w:t>Ecology and population</w:t>
                </w:r>
                <w:r>
                  <w:rPr>
                    <w:noProof/>
                    <w:webHidden/>
                  </w:rPr>
                  <w:tab/>
                </w:r>
                <w:r>
                  <w:rPr>
                    <w:noProof/>
                    <w:webHidden/>
                  </w:rPr>
                  <w:fldChar w:fldCharType="begin"/>
                </w:r>
                <w:r>
                  <w:rPr>
                    <w:noProof/>
                    <w:webHidden/>
                  </w:rPr>
                  <w:instrText xml:space="preserve"> PAGEREF _Toc509830728 \h </w:instrText>
                </w:r>
                <w:r>
                  <w:rPr>
                    <w:noProof/>
                    <w:webHidden/>
                  </w:rPr>
                </w:r>
                <w:r>
                  <w:rPr>
                    <w:noProof/>
                    <w:webHidden/>
                  </w:rPr>
                  <w:fldChar w:fldCharType="separate"/>
                </w:r>
                <w:r>
                  <w:rPr>
                    <w:noProof/>
                    <w:webHidden/>
                  </w:rPr>
                  <w:t>6</w:t>
                </w:r>
                <w:r>
                  <w:rPr>
                    <w:noProof/>
                    <w:webHidden/>
                  </w:rPr>
                  <w:fldChar w:fldCharType="end"/>
                </w:r>
              </w:hyperlink>
            </w:p>
            <w:p w:rsidR="0002369F" w:rsidRDefault="0002369F">
              <w:r>
                <w:rPr>
                  <w:b/>
                  <w:bCs/>
                </w:rPr>
                <w:fldChar w:fldCharType="end"/>
              </w:r>
            </w:p>
          </w:sdtContent>
        </w:sdt>
        <w:p w:rsidR="0007068B" w:rsidRDefault="0007068B">
          <w:pPr>
            <w:rPr>
              <w:rFonts w:ascii="Arial" w:hAnsi="Arial" w:cs="Arial"/>
              <w:color w:val="FF0000"/>
              <w:sz w:val="34"/>
              <w:lang w:val="en-US"/>
            </w:rPr>
          </w:pPr>
          <w:r>
            <w:rPr>
              <w:rFonts w:ascii="Arial" w:hAnsi="Arial" w:cs="Arial"/>
              <w:color w:val="FF0000"/>
              <w:sz w:val="34"/>
              <w:lang w:val="en-US"/>
            </w:rPr>
            <w:br w:type="page"/>
          </w:r>
        </w:p>
        <w:p w:rsidR="002906FE" w:rsidRDefault="002906FE">
          <w:pPr>
            <w:rPr>
              <w:rFonts w:ascii="Arial" w:hAnsi="Arial" w:cs="Arial"/>
              <w:color w:val="FF0000"/>
              <w:sz w:val="34"/>
              <w:lang w:val="en-US"/>
            </w:rPr>
          </w:pPr>
        </w:p>
      </w:sdtContent>
    </w:sdt>
    <w:p w:rsidR="007C4FF1" w:rsidRPr="002B7C30" w:rsidRDefault="007C4FF1" w:rsidP="002B7C30">
      <w:pPr>
        <w:pStyle w:val="1"/>
        <w:numPr>
          <w:ilvl w:val="0"/>
          <w:numId w:val="4"/>
        </w:numPr>
        <w:rPr>
          <w:rFonts w:ascii="Arial" w:hAnsi="Arial" w:cs="Arial"/>
          <w:color w:val="C00000"/>
          <w:sz w:val="34"/>
          <w:szCs w:val="34"/>
          <w:lang w:val="en-US"/>
        </w:rPr>
      </w:pPr>
      <w:bookmarkStart w:id="0" w:name="_Toc509830724"/>
      <w:r w:rsidRPr="002B7C30">
        <w:rPr>
          <w:rFonts w:ascii="Arial" w:hAnsi="Arial" w:cs="Arial"/>
          <w:color w:val="C00000"/>
          <w:sz w:val="34"/>
          <w:szCs w:val="34"/>
          <w:lang w:val="en-US"/>
        </w:rPr>
        <w:t>Definitions of ecology</w:t>
      </w:r>
      <w:bookmarkEnd w:id="0"/>
    </w:p>
    <w:p w:rsidR="00FE4CF3" w:rsidRPr="00816CD0" w:rsidRDefault="00FE4CF3" w:rsidP="00FE4CF3">
      <w:pPr>
        <w:spacing w:before="380" w:after="240" w:line="360" w:lineRule="auto"/>
        <w:ind w:firstLine="737"/>
        <w:rPr>
          <w:rFonts w:ascii="Times New Roman" w:hAnsi="Times New Roman" w:cs="Times New Roman"/>
          <w:lang w:val="en-US"/>
        </w:rPr>
      </w:pPr>
      <w:r w:rsidRPr="00816CD0">
        <w:rPr>
          <w:rFonts w:ascii="Times New Roman" w:hAnsi="Times New Roman" w:cs="Times New Roman"/>
          <w:lang w:val="en-US"/>
        </w:rPr>
        <w:t xml:space="preserve">Ecology is the science which studies the biota, the environment, and their interactions. It comes from the Greek </w:t>
      </w:r>
      <w:proofErr w:type="spellStart"/>
      <w:r w:rsidRPr="00816CD0">
        <w:rPr>
          <w:rFonts w:ascii="Times New Roman" w:hAnsi="Times New Roman" w:cs="Times New Roman"/>
          <w:lang w:val="en-US"/>
        </w:rPr>
        <w:t>oikos</w:t>
      </w:r>
      <w:proofErr w:type="spellEnd"/>
      <w:r w:rsidRPr="00816CD0">
        <w:rPr>
          <w:rFonts w:ascii="Times New Roman" w:hAnsi="Times New Roman" w:cs="Times New Roman"/>
          <w:lang w:val="en-US"/>
        </w:rPr>
        <w:t xml:space="preserve"> = house; logos = study.</w:t>
      </w:r>
    </w:p>
    <w:p w:rsidR="00FE4CF3" w:rsidRPr="00816CD0" w:rsidRDefault="00FE4CF3" w:rsidP="00FE4CF3">
      <w:pPr>
        <w:spacing w:before="240" w:after="240" w:line="312" w:lineRule="auto"/>
        <w:ind w:firstLine="709"/>
        <w:rPr>
          <w:rFonts w:ascii="Times New Roman" w:hAnsi="Times New Roman" w:cs="Times New Roman"/>
          <w:lang w:val="en-US"/>
        </w:rPr>
      </w:pPr>
      <w:r w:rsidRPr="00816CD0">
        <w:rPr>
          <w:rFonts w:ascii="Times New Roman" w:hAnsi="Times New Roman" w:cs="Times New Roman"/>
          <w:lang w:val="en-US"/>
        </w:rPr>
        <w:t>Ecology is the study of ecosystems. Ecosystems describe the web or network of relations among organisms at different scales of organization. Since ecology refers to any form of biodiversity, ecologists research everything from tiny bacteria in nutrient recycling to the effects of tropical rain forests on the Earth's atmosphere. Scientists who study these interactions are called ecologists.</w:t>
      </w:r>
    </w:p>
    <w:p w:rsidR="00FE4CF3" w:rsidRPr="00816CD0" w:rsidRDefault="00FE4CF3" w:rsidP="00FE4CF3">
      <w:pPr>
        <w:spacing w:before="240" w:after="240" w:line="312" w:lineRule="auto"/>
        <w:ind w:left="57" w:firstLine="709"/>
        <w:rPr>
          <w:rFonts w:ascii="Times New Roman" w:hAnsi="Times New Roman" w:cs="Times New Roman"/>
          <w:lang w:val="en-US"/>
        </w:rPr>
      </w:pPr>
      <w:r w:rsidRPr="00816CD0">
        <w:rPr>
          <w:rFonts w:ascii="Times New Roman" w:hAnsi="Times New Roman" w:cs="Times New Roman"/>
          <w:lang w:val="en-US"/>
        </w:rPr>
        <w:t xml:space="preserve">Ecology, also referred to as </w:t>
      </w:r>
      <w:del w:id="1" w:author="ΝΙΚΟΣ ΜΠΑΝΟΣ" w:date="2018-03-26T12:43:00Z">
        <w:r w:rsidRPr="00816CD0" w:rsidDel="005358C2">
          <w:rPr>
            <w:rFonts w:ascii="Times New Roman" w:hAnsi="Times New Roman" w:cs="Times New Roman"/>
            <w:lang w:val="en-US"/>
          </w:rPr>
          <w:delText>ecological</w:delText>
        </w:r>
      </w:del>
      <w:ins w:id="2" w:author="ΝΙΚΟΣ ΜΠΑΝΟΣ" w:date="2018-03-26T12:43:00Z">
        <w:r w:rsidR="005358C2" w:rsidRPr="00816CD0">
          <w:rPr>
            <w:rFonts w:ascii="Times New Roman" w:hAnsi="Times New Roman" w:cs="Times New Roman"/>
            <w:lang w:val="en-US"/>
          </w:rPr>
          <w:t>environmental</w:t>
        </w:r>
      </w:ins>
      <w:r w:rsidRPr="00816CD0">
        <w:rPr>
          <w:rFonts w:ascii="Times New Roman" w:hAnsi="Times New Roman" w:cs="Times New Roman"/>
          <w:lang w:val="en-US"/>
        </w:rPr>
        <w:t xml:space="preserve"> science, is the </w:t>
      </w:r>
      <w:bookmarkStart w:id="3" w:name="_GoBack"/>
      <w:del w:id="4" w:author="ΝΙΚΟΣ ΜΠΑΝΟΣ" w:date="2018-03-26T12:48:00Z">
        <w:r w:rsidRPr="00816CD0" w:rsidDel="00C92C6F">
          <w:rPr>
            <w:rFonts w:ascii="Times New Roman" w:hAnsi="Times New Roman" w:cs="Times New Roman"/>
            <w:lang w:val="en-US"/>
          </w:rPr>
          <w:delText>scientific</w:delText>
        </w:r>
      </w:del>
      <w:ins w:id="5" w:author="ΝΙΚΟΣ ΜΠΑΝΟΣ" w:date="2018-03-26T12:48:00Z">
        <w:r w:rsidR="00C92C6F" w:rsidRPr="00816CD0">
          <w:rPr>
            <w:rFonts w:ascii="Times New Roman" w:hAnsi="Times New Roman" w:cs="Times New Roman"/>
            <w:lang w:val="en-US"/>
          </w:rPr>
          <w:t>technical</w:t>
        </w:r>
      </w:ins>
      <w:r w:rsidRPr="00816CD0">
        <w:rPr>
          <w:rFonts w:ascii="Times New Roman" w:hAnsi="Times New Roman" w:cs="Times New Roman"/>
          <w:lang w:val="en-US"/>
        </w:rPr>
        <w:t xml:space="preserve"> </w:t>
      </w:r>
      <w:bookmarkEnd w:id="3"/>
      <w:r w:rsidRPr="00816CD0">
        <w:rPr>
          <w:rFonts w:ascii="Times New Roman" w:hAnsi="Times New Roman" w:cs="Times New Roman"/>
          <w:lang w:val="en-US"/>
        </w:rPr>
        <w:t xml:space="preserve">study of the distribution and abundance of living organisms and how the distribution and abundance are affected by interactions between the organisms and their environment. The environment of an organism includes both physical properties, which can be described as the sum of local abiotic factors such as </w:t>
      </w:r>
      <w:del w:id="6" w:author="ΝΙΚΟΣ ΜΠΑΝΟΣ" w:date="2018-03-26T12:42:00Z">
        <w:r w:rsidRPr="00816CD0" w:rsidDel="005358C2">
          <w:rPr>
            <w:rFonts w:ascii="Times New Roman" w:hAnsi="Times New Roman" w:cs="Times New Roman"/>
            <w:lang w:val="en-US"/>
          </w:rPr>
          <w:delText>solar</w:delText>
        </w:r>
      </w:del>
      <w:ins w:id="7" w:author="ΝΙΚΟΣ ΜΠΑΝΟΣ" w:date="2018-03-26T12:42:00Z">
        <w:r w:rsidR="005358C2" w:rsidRPr="00816CD0">
          <w:rPr>
            <w:rFonts w:ascii="Times New Roman" w:hAnsi="Times New Roman" w:cs="Times New Roman"/>
            <w:lang w:val="en-US"/>
          </w:rPr>
          <w:t>astral</w:t>
        </w:r>
      </w:ins>
      <w:r w:rsidRPr="00816CD0">
        <w:rPr>
          <w:rFonts w:ascii="Times New Roman" w:hAnsi="Times New Roman" w:cs="Times New Roman"/>
          <w:lang w:val="en-US"/>
        </w:rPr>
        <w:t xml:space="preserve"> insolation, climate and geology, as well as the other organisms that share its habitat. The term </w:t>
      </w:r>
      <w:proofErr w:type="spellStart"/>
      <w:r w:rsidRPr="00816CD0">
        <w:rPr>
          <w:rFonts w:ascii="Times New Roman" w:hAnsi="Times New Roman" w:cs="Times New Roman"/>
          <w:lang w:val="en-US"/>
        </w:rPr>
        <w:t>Ökologie</w:t>
      </w:r>
      <w:proofErr w:type="spellEnd"/>
      <w:r w:rsidRPr="00816CD0">
        <w:rPr>
          <w:rFonts w:ascii="Times New Roman" w:hAnsi="Times New Roman" w:cs="Times New Roman"/>
          <w:lang w:val="en-US"/>
        </w:rPr>
        <w:t xml:space="preserve"> was coined in 1866 by the German biologist Ernst Haeckel; the word is derived from the Greek </w:t>
      </w:r>
      <w:proofErr w:type="spellStart"/>
      <w:r w:rsidRPr="00816CD0">
        <w:rPr>
          <w:rFonts w:ascii="Times New Roman" w:hAnsi="Times New Roman" w:cs="Times New Roman"/>
          <w:lang w:val="en-US"/>
        </w:rPr>
        <w:t>οικος</w:t>
      </w:r>
      <w:proofErr w:type="spellEnd"/>
      <w:r w:rsidRPr="00816CD0">
        <w:rPr>
          <w:rFonts w:ascii="Times New Roman" w:hAnsi="Times New Roman" w:cs="Times New Roman"/>
          <w:lang w:val="en-US"/>
        </w:rPr>
        <w:t xml:space="preserve"> (</w:t>
      </w:r>
      <w:proofErr w:type="spellStart"/>
      <w:r w:rsidRPr="00816CD0">
        <w:rPr>
          <w:rFonts w:ascii="Times New Roman" w:hAnsi="Times New Roman" w:cs="Times New Roman"/>
          <w:lang w:val="en-US"/>
        </w:rPr>
        <w:t>oikos</w:t>
      </w:r>
      <w:proofErr w:type="spellEnd"/>
      <w:r w:rsidRPr="00816CD0">
        <w:rPr>
          <w:rFonts w:ascii="Times New Roman" w:hAnsi="Times New Roman" w:cs="Times New Roman"/>
          <w:lang w:val="en-US"/>
        </w:rPr>
        <w:t xml:space="preserve">, "household") and </w:t>
      </w:r>
      <w:proofErr w:type="spellStart"/>
      <w:r w:rsidRPr="00816CD0">
        <w:rPr>
          <w:rFonts w:ascii="Times New Roman" w:hAnsi="Times New Roman" w:cs="Times New Roman"/>
          <w:lang w:val="en-US"/>
        </w:rPr>
        <w:t>λόγος</w:t>
      </w:r>
      <w:proofErr w:type="spellEnd"/>
      <w:r w:rsidRPr="00816CD0">
        <w:rPr>
          <w:rFonts w:ascii="Times New Roman" w:hAnsi="Times New Roman" w:cs="Times New Roman"/>
          <w:lang w:val="en-US"/>
        </w:rPr>
        <w:t xml:space="preserve"> (logos, "study"); therefore "ecology" means the "study of the household (of nature)".</w:t>
      </w:r>
    </w:p>
    <w:p w:rsidR="00FE4CF3" w:rsidRPr="00816CD0" w:rsidRDefault="00FE4CF3" w:rsidP="00FE4CF3">
      <w:pPr>
        <w:spacing w:before="240" w:after="240" w:line="312" w:lineRule="auto"/>
        <w:ind w:firstLine="709"/>
        <w:rPr>
          <w:rFonts w:ascii="Times New Roman" w:hAnsi="Times New Roman" w:cs="Times New Roman"/>
          <w:lang w:val="en-US"/>
        </w:rPr>
      </w:pPr>
      <w:r w:rsidRPr="00816CD0">
        <w:rPr>
          <w:rFonts w:ascii="Times New Roman" w:hAnsi="Times New Roman" w:cs="Times New Roman"/>
          <w:lang w:val="en-US"/>
        </w:rPr>
        <w:t xml:space="preserve">There are many </w:t>
      </w:r>
      <w:del w:id="8" w:author="ΝΙΚΟΣ ΜΠΑΝΟΣ" w:date="2018-03-26T12:47:00Z">
        <w:r w:rsidRPr="00816CD0" w:rsidDel="005B11F0">
          <w:rPr>
            <w:rFonts w:ascii="Times New Roman" w:hAnsi="Times New Roman" w:cs="Times New Roman"/>
            <w:lang w:val="en-US"/>
          </w:rPr>
          <w:delText>practical</w:delText>
        </w:r>
      </w:del>
      <w:ins w:id="9" w:author="ΝΙΚΟΣ ΜΠΑΝΟΣ" w:date="2018-03-26T12:47:00Z">
        <w:r w:rsidR="005B11F0" w:rsidRPr="00816CD0">
          <w:rPr>
            <w:rFonts w:ascii="Times New Roman" w:hAnsi="Times New Roman" w:cs="Times New Roman"/>
            <w:lang w:val="en-US"/>
          </w:rPr>
          <w:t>useful</w:t>
        </w:r>
      </w:ins>
      <w:r w:rsidRPr="00816CD0">
        <w:rPr>
          <w:rFonts w:ascii="Times New Roman" w:hAnsi="Times New Roman" w:cs="Times New Roman"/>
          <w:lang w:val="en-US"/>
        </w:rPr>
        <w:t xml:space="preserve"> applications of ecology in conservation biology, wetland management, natural resource management (agriculture, forestry, </w:t>
      </w:r>
      <w:proofErr w:type="gramStart"/>
      <w:r w:rsidRPr="00816CD0">
        <w:rPr>
          <w:rFonts w:ascii="Times New Roman" w:hAnsi="Times New Roman" w:cs="Times New Roman"/>
          <w:lang w:val="en-US"/>
        </w:rPr>
        <w:t>fisheries</w:t>
      </w:r>
      <w:proofErr w:type="gramEnd"/>
      <w:r w:rsidRPr="00816CD0">
        <w:rPr>
          <w:rFonts w:ascii="Times New Roman" w:hAnsi="Times New Roman" w:cs="Times New Roman"/>
          <w:lang w:val="en-US"/>
        </w:rPr>
        <w:t>), city planning (urban ecology), community health, economics, and applied science. It provides a framework for understanding and researching human social interaction.</w:t>
      </w:r>
    </w:p>
    <w:p w:rsidR="00FE4CF3" w:rsidRDefault="00FE4CF3">
      <w:pPr>
        <w:rPr>
          <w:lang w:val="en-US"/>
        </w:rPr>
      </w:pPr>
    </w:p>
    <w:p w:rsidR="00FE4CF3" w:rsidRDefault="00FE4CF3">
      <w:pPr>
        <w:rPr>
          <w:lang w:val="en-US"/>
        </w:rPr>
      </w:pPr>
      <w:r>
        <w:rPr>
          <w:lang w:val="en-US"/>
        </w:rPr>
        <w:br w:type="page"/>
      </w:r>
    </w:p>
    <w:p w:rsidR="007C4FF1" w:rsidRPr="002B7C30" w:rsidRDefault="007C4FF1" w:rsidP="002B7C30">
      <w:pPr>
        <w:pStyle w:val="1"/>
        <w:numPr>
          <w:ilvl w:val="0"/>
          <w:numId w:val="4"/>
        </w:numPr>
        <w:rPr>
          <w:rFonts w:ascii="Arial" w:hAnsi="Arial" w:cs="Arial"/>
          <w:color w:val="C00000"/>
          <w:sz w:val="34"/>
          <w:szCs w:val="34"/>
          <w:lang w:val="en-US"/>
        </w:rPr>
      </w:pPr>
      <w:bookmarkStart w:id="10" w:name="_Toc509830725"/>
      <w:r w:rsidRPr="002B7C30">
        <w:rPr>
          <w:rFonts w:ascii="Arial" w:hAnsi="Arial" w:cs="Arial"/>
          <w:color w:val="C00000"/>
          <w:sz w:val="34"/>
          <w:szCs w:val="34"/>
          <w:lang w:val="en-US"/>
        </w:rPr>
        <w:lastRenderedPageBreak/>
        <w:t>Ecology in politics</w:t>
      </w:r>
      <w:bookmarkEnd w:id="10"/>
    </w:p>
    <w:p w:rsidR="00FE4CF3" w:rsidRPr="00816CD0" w:rsidRDefault="00FE4CF3" w:rsidP="00FE4CF3">
      <w:pPr>
        <w:spacing w:before="380" w:after="240" w:line="312" w:lineRule="auto"/>
        <w:ind w:firstLine="709"/>
        <w:rPr>
          <w:rFonts w:ascii="Times New Roman" w:hAnsi="Times New Roman" w:cs="Times New Roman"/>
          <w:lang w:val="en-US"/>
        </w:rPr>
      </w:pPr>
      <w:r w:rsidRPr="00816CD0">
        <w:rPr>
          <w:rFonts w:ascii="Times New Roman" w:hAnsi="Times New Roman" w:cs="Times New Roman"/>
          <w:lang w:val="en-US"/>
        </w:rPr>
        <w:t>Ecology starts many powerful philosophical and political movements - including the conservation movement, wellness movement, environmental movement, and ecology movement we know today. When these are combined with peace movements and the Six Principles, they are called green movements. In general, these put ecosystem health first on a list of human moral and political priorities, as the way to achieve better human health and social harmony, and better economics.</w:t>
      </w:r>
    </w:p>
    <w:p w:rsidR="00FE4CF3" w:rsidRPr="00816CD0" w:rsidRDefault="00FE4CF3" w:rsidP="00FE4CF3">
      <w:pPr>
        <w:spacing w:before="240" w:after="240" w:line="312" w:lineRule="auto"/>
        <w:ind w:firstLine="709"/>
        <w:rPr>
          <w:rFonts w:ascii="Times New Roman" w:hAnsi="Times New Roman" w:cs="Times New Roman"/>
          <w:lang w:val="en-US"/>
        </w:rPr>
      </w:pPr>
      <w:r w:rsidRPr="00816CD0">
        <w:rPr>
          <w:rFonts w:ascii="Times New Roman" w:hAnsi="Times New Roman" w:cs="Times New Roman"/>
          <w:lang w:val="en-US"/>
        </w:rPr>
        <w:t>People with these beliefs are called political ecologists. Some have organized into the Green Parties, but there are actually political ecologists in most political parties. They very often use arguments from ecology to advance policy, especially forest policy and energy policy</w:t>
      </w:r>
    </w:p>
    <w:p w:rsidR="00FE4CF3" w:rsidRDefault="00FE4CF3">
      <w:pPr>
        <w:rPr>
          <w:lang w:val="en-US"/>
        </w:rPr>
      </w:pPr>
    </w:p>
    <w:p w:rsidR="00FE4CF3" w:rsidRDefault="00FE4CF3">
      <w:pPr>
        <w:rPr>
          <w:lang w:val="en-US"/>
        </w:rPr>
      </w:pPr>
      <w:r>
        <w:rPr>
          <w:lang w:val="en-US"/>
        </w:rPr>
        <w:br w:type="page"/>
      </w:r>
    </w:p>
    <w:p w:rsidR="007C4FF1" w:rsidRPr="002B7C30" w:rsidRDefault="007C4FF1" w:rsidP="002B7C30">
      <w:pPr>
        <w:pStyle w:val="1"/>
        <w:numPr>
          <w:ilvl w:val="0"/>
          <w:numId w:val="4"/>
        </w:numPr>
        <w:rPr>
          <w:rFonts w:ascii="Arial" w:hAnsi="Arial" w:cs="Arial"/>
          <w:color w:val="C00000"/>
          <w:sz w:val="34"/>
          <w:szCs w:val="34"/>
          <w:lang w:val="en-US"/>
        </w:rPr>
      </w:pPr>
      <w:bookmarkStart w:id="11" w:name="_Toc509830726"/>
      <w:r w:rsidRPr="002B7C30">
        <w:rPr>
          <w:rFonts w:ascii="Arial" w:hAnsi="Arial" w:cs="Arial"/>
          <w:color w:val="C00000"/>
          <w:sz w:val="34"/>
          <w:szCs w:val="34"/>
          <w:lang w:val="en-US"/>
        </w:rPr>
        <w:lastRenderedPageBreak/>
        <w:t>Ecology includes economics</w:t>
      </w:r>
      <w:bookmarkEnd w:id="11"/>
    </w:p>
    <w:p w:rsidR="00FE4CF3" w:rsidRPr="00816CD0" w:rsidRDefault="00FE4CF3" w:rsidP="00FE4CF3">
      <w:pPr>
        <w:spacing w:before="380" w:after="240" w:line="312" w:lineRule="auto"/>
        <w:ind w:firstLine="709"/>
        <w:rPr>
          <w:rFonts w:ascii="Times New Roman" w:hAnsi="Times New Roman" w:cs="Times New Roman"/>
          <w:lang w:val="en-US"/>
        </w:rPr>
      </w:pPr>
      <w:r w:rsidRPr="00816CD0">
        <w:rPr>
          <w:rFonts w:ascii="Times New Roman" w:hAnsi="Times New Roman" w:cs="Times New Roman"/>
          <w:lang w:val="en-US"/>
        </w:rPr>
        <w:t>Many ecologists also deal with human economics:</w:t>
      </w:r>
    </w:p>
    <w:p w:rsidR="00FE4CF3" w:rsidRPr="00816CD0" w:rsidRDefault="00FE4CF3" w:rsidP="00FE4CF3">
      <w:pPr>
        <w:spacing w:before="240" w:after="240" w:line="312" w:lineRule="auto"/>
        <w:ind w:firstLine="709"/>
        <w:rPr>
          <w:rFonts w:ascii="Times New Roman" w:hAnsi="Times New Roman" w:cs="Times New Roman"/>
          <w:lang w:val="en-US"/>
        </w:rPr>
      </w:pPr>
      <w:r w:rsidRPr="00816CD0">
        <w:rPr>
          <w:rFonts w:ascii="Times New Roman" w:hAnsi="Times New Roman" w:cs="Times New Roman"/>
          <w:lang w:val="en-US"/>
        </w:rPr>
        <w:t xml:space="preserve">Lynn </w:t>
      </w:r>
      <w:proofErr w:type="spellStart"/>
      <w:r w:rsidRPr="00816CD0">
        <w:rPr>
          <w:rFonts w:ascii="Times New Roman" w:hAnsi="Times New Roman" w:cs="Times New Roman"/>
          <w:lang w:val="en-US"/>
        </w:rPr>
        <w:t>Margulis</w:t>
      </w:r>
      <w:proofErr w:type="spellEnd"/>
      <w:r w:rsidRPr="00816CD0">
        <w:rPr>
          <w:rFonts w:ascii="Times New Roman" w:hAnsi="Times New Roman" w:cs="Times New Roman"/>
          <w:lang w:val="en-US"/>
        </w:rPr>
        <w:t xml:space="preserve"> says that economics studies how humans make a living, while ecology studies how every other animal makes a living.</w:t>
      </w:r>
    </w:p>
    <w:p w:rsidR="00FE4CF3" w:rsidRPr="00816CD0" w:rsidRDefault="00FE4CF3" w:rsidP="00FE4CF3">
      <w:pPr>
        <w:spacing w:before="240" w:after="240" w:line="312" w:lineRule="auto"/>
        <w:ind w:firstLine="709"/>
        <w:rPr>
          <w:rFonts w:ascii="Times New Roman" w:hAnsi="Times New Roman" w:cs="Times New Roman"/>
          <w:lang w:val="en-US"/>
        </w:rPr>
      </w:pPr>
      <w:r w:rsidRPr="00816CD0">
        <w:rPr>
          <w:rFonts w:ascii="Times New Roman" w:hAnsi="Times New Roman" w:cs="Times New Roman"/>
          <w:lang w:val="en-US"/>
        </w:rPr>
        <w:t>Mike Nickerson says that "economy is three-fifths of ecology", since ecosystems create resources and dispose of waste, which the economy assumes is done "for free".</w:t>
      </w:r>
    </w:p>
    <w:p w:rsidR="00FE4CF3" w:rsidRDefault="00FE4CF3" w:rsidP="00E435DE">
      <w:pPr>
        <w:spacing w:before="240" w:after="240" w:line="312" w:lineRule="auto"/>
        <w:ind w:firstLine="709"/>
        <w:rPr>
          <w:rFonts w:ascii="Times New Roman" w:hAnsi="Times New Roman" w:cs="Times New Roman"/>
          <w:lang w:val="en-US"/>
        </w:rPr>
      </w:pPr>
      <w:r w:rsidRPr="00816CD0">
        <w:rPr>
          <w:rFonts w:ascii="Times New Roman" w:hAnsi="Times New Roman" w:cs="Times New Roman"/>
          <w:lang w:val="en-US"/>
        </w:rPr>
        <w:t>Ecological economics and human development theory try to separate the economic questions from others, but it is difficult. Many people think economics is just part of ecology now, and that economics that ignores it is wrong. "Natural capital" is an example of one theory combining both</w:t>
      </w:r>
    </w:p>
    <w:tbl>
      <w:tblPr>
        <w:tblStyle w:val="a7"/>
        <w:tblW w:w="0" w:type="auto"/>
        <w:tblLook w:val="04A0" w:firstRow="1" w:lastRow="0" w:firstColumn="1" w:lastColumn="0" w:noHBand="0" w:noVBand="1"/>
      </w:tblPr>
      <w:tblGrid>
        <w:gridCol w:w="1659"/>
        <w:gridCol w:w="1659"/>
        <w:gridCol w:w="1659"/>
        <w:gridCol w:w="1659"/>
        <w:gridCol w:w="1660"/>
      </w:tblGrid>
      <w:tr w:rsidR="00FE2E57" w:rsidTr="00FE2E57">
        <w:trPr>
          <w:trHeight w:val="465"/>
        </w:trPr>
        <w:tc>
          <w:tcPr>
            <w:tcW w:w="1659" w:type="dxa"/>
            <w:shd w:val="clear" w:color="auto" w:fill="595959" w:themeFill="text1" w:themeFillTint="A6"/>
          </w:tcPr>
          <w:p w:rsidR="00FE2E57" w:rsidRPr="00FE2E57" w:rsidRDefault="00FE2E57">
            <w:pPr>
              <w:rPr>
                <w:rFonts w:ascii="Times New Roman" w:hAnsi="Times New Roman" w:cs="Times New Roman"/>
                <w:color w:val="595959" w:themeColor="text1" w:themeTint="A6"/>
                <w:lang w:val="en-US"/>
              </w:rPr>
            </w:pPr>
          </w:p>
        </w:tc>
        <w:tc>
          <w:tcPr>
            <w:tcW w:w="1659" w:type="dxa"/>
            <w:shd w:val="clear" w:color="auto" w:fill="595959" w:themeFill="text1" w:themeFillTint="A6"/>
          </w:tcPr>
          <w:p w:rsidR="00FE2E57" w:rsidRPr="00FE2E57" w:rsidRDefault="00FE2E57">
            <w:pPr>
              <w:rPr>
                <w:rFonts w:ascii="Times New Roman" w:hAnsi="Times New Roman" w:cs="Times New Roman"/>
                <w:color w:val="595959" w:themeColor="text1" w:themeTint="A6"/>
                <w:lang w:val="en-US"/>
              </w:rPr>
            </w:pPr>
          </w:p>
        </w:tc>
        <w:tc>
          <w:tcPr>
            <w:tcW w:w="1659" w:type="dxa"/>
            <w:shd w:val="clear" w:color="auto" w:fill="595959" w:themeFill="text1" w:themeFillTint="A6"/>
          </w:tcPr>
          <w:p w:rsidR="00FE2E57" w:rsidRPr="00FE2E57" w:rsidRDefault="00FE2E57">
            <w:pPr>
              <w:rPr>
                <w:rFonts w:ascii="Times New Roman" w:hAnsi="Times New Roman" w:cs="Times New Roman"/>
                <w:color w:val="595959" w:themeColor="text1" w:themeTint="A6"/>
                <w:lang w:val="en-US"/>
              </w:rPr>
            </w:pPr>
          </w:p>
        </w:tc>
        <w:tc>
          <w:tcPr>
            <w:tcW w:w="1659" w:type="dxa"/>
            <w:shd w:val="clear" w:color="auto" w:fill="595959" w:themeFill="text1" w:themeFillTint="A6"/>
          </w:tcPr>
          <w:p w:rsidR="00FE2E57" w:rsidRPr="00FE2E57" w:rsidRDefault="00FE2E57">
            <w:pPr>
              <w:rPr>
                <w:rFonts w:ascii="Times New Roman" w:hAnsi="Times New Roman" w:cs="Times New Roman"/>
                <w:color w:val="595959" w:themeColor="text1" w:themeTint="A6"/>
                <w:lang w:val="en-US"/>
              </w:rPr>
            </w:pPr>
          </w:p>
        </w:tc>
        <w:tc>
          <w:tcPr>
            <w:tcW w:w="1660" w:type="dxa"/>
            <w:shd w:val="clear" w:color="auto" w:fill="595959" w:themeFill="text1" w:themeFillTint="A6"/>
          </w:tcPr>
          <w:p w:rsidR="00FE2E57" w:rsidRPr="00FE2E57" w:rsidRDefault="00FE2E57">
            <w:pPr>
              <w:rPr>
                <w:rFonts w:ascii="Times New Roman" w:hAnsi="Times New Roman" w:cs="Times New Roman"/>
                <w:color w:val="595959" w:themeColor="text1" w:themeTint="A6"/>
                <w:lang w:val="en-US"/>
              </w:rPr>
            </w:pPr>
          </w:p>
        </w:tc>
      </w:tr>
      <w:tr w:rsidR="00FE2E57" w:rsidTr="00FE2E57">
        <w:trPr>
          <w:trHeight w:val="465"/>
        </w:trPr>
        <w:tc>
          <w:tcPr>
            <w:tcW w:w="1659" w:type="dxa"/>
            <w:vMerge w:val="restart"/>
            <w:shd w:val="clear" w:color="auto" w:fill="808080" w:themeFill="background1" w:themeFillShade="80"/>
          </w:tcPr>
          <w:p w:rsidR="00FE2E57" w:rsidRDefault="00FE2E57" w:rsidP="00FE2E57">
            <w:pPr>
              <w:jc w:val="center"/>
              <w:rPr>
                <w:rFonts w:ascii="Times New Roman" w:hAnsi="Times New Roman" w:cs="Times New Roman"/>
                <w:lang w:val="en-US"/>
              </w:rPr>
            </w:pPr>
            <w:r>
              <w:rPr>
                <w:rFonts w:ascii="Times New Roman" w:hAnsi="Times New Roman" w:cs="Times New Roman"/>
                <w:lang w:val="en-US"/>
              </w:rPr>
              <w:t>1</w:t>
            </w:r>
          </w:p>
        </w:tc>
        <w:tc>
          <w:tcPr>
            <w:tcW w:w="1659" w:type="dxa"/>
            <w:vMerge w:val="restart"/>
            <w:shd w:val="clear" w:color="auto" w:fill="808080" w:themeFill="background1" w:themeFillShade="80"/>
          </w:tcPr>
          <w:p w:rsidR="00FE2E57" w:rsidRDefault="00FE2E57">
            <w:pPr>
              <w:rPr>
                <w:rFonts w:ascii="Times New Roman" w:hAnsi="Times New Roman" w:cs="Times New Roman"/>
                <w:lang w:val="en-US"/>
              </w:rPr>
            </w:pPr>
          </w:p>
        </w:tc>
        <w:tc>
          <w:tcPr>
            <w:tcW w:w="1659" w:type="dxa"/>
            <w:shd w:val="clear" w:color="auto" w:fill="808080" w:themeFill="background1" w:themeFillShade="80"/>
          </w:tcPr>
          <w:p w:rsidR="00FE2E57" w:rsidRDefault="00FE2E57">
            <w:pPr>
              <w:rPr>
                <w:rFonts w:ascii="Times New Roman" w:hAnsi="Times New Roman" w:cs="Times New Roman"/>
                <w:lang w:val="en-US"/>
              </w:rPr>
            </w:pPr>
          </w:p>
        </w:tc>
        <w:tc>
          <w:tcPr>
            <w:tcW w:w="1659" w:type="dxa"/>
            <w:shd w:val="clear" w:color="auto" w:fill="808080" w:themeFill="background1" w:themeFillShade="80"/>
          </w:tcPr>
          <w:p w:rsidR="00FE2E57" w:rsidRDefault="00FE2E57">
            <w:pPr>
              <w:rPr>
                <w:rFonts w:ascii="Times New Roman" w:hAnsi="Times New Roman" w:cs="Times New Roman"/>
                <w:lang w:val="en-US"/>
              </w:rPr>
            </w:pPr>
          </w:p>
        </w:tc>
        <w:tc>
          <w:tcPr>
            <w:tcW w:w="1660" w:type="dxa"/>
            <w:shd w:val="clear" w:color="auto" w:fill="808080" w:themeFill="background1" w:themeFillShade="80"/>
          </w:tcPr>
          <w:p w:rsidR="00FE2E57" w:rsidRDefault="00FE2E57">
            <w:pPr>
              <w:rPr>
                <w:rFonts w:ascii="Times New Roman" w:hAnsi="Times New Roman" w:cs="Times New Roman"/>
                <w:lang w:val="en-US"/>
              </w:rPr>
            </w:pPr>
          </w:p>
        </w:tc>
      </w:tr>
      <w:tr w:rsidR="00FE2E57" w:rsidTr="00FE2E57">
        <w:trPr>
          <w:trHeight w:val="465"/>
        </w:trPr>
        <w:tc>
          <w:tcPr>
            <w:tcW w:w="1659" w:type="dxa"/>
            <w:vMerge/>
            <w:shd w:val="clear" w:color="auto" w:fill="808080" w:themeFill="background1" w:themeFillShade="80"/>
          </w:tcPr>
          <w:p w:rsidR="00FE2E57" w:rsidRDefault="00FE2E57" w:rsidP="00FE2E57">
            <w:pPr>
              <w:jc w:val="center"/>
              <w:rPr>
                <w:rFonts w:ascii="Times New Roman" w:hAnsi="Times New Roman" w:cs="Times New Roman"/>
                <w:lang w:val="en-US"/>
              </w:rPr>
            </w:pPr>
          </w:p>
        </w:tc>
        <w:tc>
          <w:tcPr>
            <w:tcW w:w="1659" w:type="dxa"/>
            <w:vMerge/>
            <w:shd w:val="clear" w:color="auto" w:fill="808080" w:themeFill="background1" w:themeFillShade="80"/>
          </w:tcPr>
          <w:p w:rsidR="00FE2E57" w:rsidRDefault="00FE2E57">
            <w:pPr>
              <w:rPr>
                <w:rFonts w:ascii="Times New Roman" w:hAnsi="Times New Roman" w:cs="Times New Roman"/>
                <w:lang w:val="en-US"/>
              </w:rPr>
            </w:pPr>
          </w:p>
        </w:tc>
        <w:tc>
          <w:tcPr>
            <w:tcW w:w="1659" w:type="dxa"/>
            <w:shd w:val="clear" w:color="auto" w:fill="808080" w:themeFill="background1" w:themeFillShade="80"/>
          </w:tcPr>
          <w:p w:rsidR="00FE2E57" w:rsidRDefault="00FE2E57">
            <w:pPr>
              <w:rPr>
                <w:rFonts w:ascii="Times New Roman" w:hAnsi="Times New Roman" w:cs="Times New Roman"/>
                <w:lang w:val="en-US"/>
              </w:rPr>
            </w:pPr>
          </w:p>
        </w:tc>
        <w:tc>
          <w:tcPr>
            <w:tcW w:w="1659" w:type="dxa"/>
            <w:shd w:val="clear" w:color="auto" w:fill="808080" w:themeFill="background1" w:themeFillShade="80"/>
          </w:tcPr>
          <w:p w:rsidR="00FE2E57" w:rsidRDefault="00FE2E57">
            <w:pPr>
              <w:rPr>
                <w:rFonts w:ascii="Times New Roman" w:hAnsi="Times New Roman" w:cs="Times New Roman"/>
                <w:lang w:val="en-US"/>
              </w:rPr>
            </w:pPr>
          </w:p>
        </w:tc>
        <w:tc>
          <w:tcPr>
            <w:tcW w:w="1660" w:type="dxa"/>
            <w:shd w:val="clear" w:color="auto" w:fill="808080" w:themeFill="background1" w:themeFillShade="80"/>
          </w:tcPr>
          <w:p w:rsidR="00FE2E57" w:rsidRDefault="00FE2E57">
            <w:pPr>
              <w:rPr>
                <w:rFonts w:ascii="Times New Roman" w:hAnsi="Times New Roman" w:cs="Times New Roman"/>
                <w:lang w:val="en-US"/>
              </w:rPr>
            </w:pPr>
          </w:p>
        </w:tc>
      </w:tr>
      <w:tr w:rsidR="00FE2E57" w:rsidTr="00FE2E57">
        <w:trPr>
          <w:trHeight w:val="465"/>
        </w:trPr>
        <w:tc>
          <w:tcPr>
            <w:tcW w:w="1659" w:type="dxa"/>
            <w:shd w:val="clear" w:color="auto" w:fill="808080" w:themeFill="background1" w:themeFillShade="80"/>
          </w:tcPr>
          <w:p w:rsidR="00FE2E57" w:rsidRDefault="00FE2E57" w:rsidP="00FE2E57">
            <w:pPr>
              <w:jc w:val="center"/>
              <w:rPr>
                <w:rFonts w:ascii="Times New Roman" w:hAnsi="Times New Roman" w:cs="Times New Roman"/>
                <w:lang w:val="en-US"/>
              </w:rPr>
            </w:pPr>
            <w:r>
              <w:rPr>
                <w:rFonts w:ascii="Times New Roman" w:hAnsi="Times New Roman" w:cs="Times New Roman"/>
                <w:lang w:val="en-US"/>
              </w:rPr>
              <w:t>2</w:t>
            </w:r>
          </w:p>
        </w:tc>
        <w:tc>
          <w:tcPr>
            <w:tcW w:w="1659" w:type="dxa"/>
            <w:shd w:val="clear" w:color="auto" w:fill="808080" w:themeFill="background1" w:themeFillShade="80"/>
          </w:tcPr>
          <w:p w:rsidR="00FE2E57" w:rsidRDefault="00FE2E57">
            <w:pPr>
              <w:rPr>
                <w:rFonts w:ascii="Times New Roman" w:hAnsi="Times New Roman" w:cs="Times New Roman"/>
                <w:lang w:val="en-US"/>
              </w:rPr>
            </w:pPr>
          </w:p>
        </w:tc>
        <w:tc>
          <w:tcPr>
            <w:tcW w:w="1659" w:type="dxa"/>
            <w:shd w:val="clear" w:color="auto" w:fill="808080" w:themeFill="background1" w:themeFillShade="80"/>
          </w:tcPr>
          <w:p w:rsidR="00FE2E57" w:rsidRDefault="00FE2E57">
            <w:pPr>
              <w:rPr>
                <w:rFonts w:ascii="Times New Roman" w:hAnsi="Times New Roman" w:cs="Times New Roman"/>
                <w:lang w:val="en-US"/>
              </w:rPr>
            </w:pPr>
          </w:p>
        </w:tc>
        <w:tc>
          <w:tcPr>
            <w:tcW w:w="1659" w:type="dxa"/>
            <w:shd w:val="clear" w:color="auto" w:fill="808080" w:themeFill="background1" w:themeFillShade="80"/>
          </w:tcPr>
          <w:p w:rsidR="00FE2E57" w:rsidRDefault="00FE2E57">
            <w:pPr>
              <w:rPr>
                <w:rFonts w:ascii="Times New Roman" w:hAnsi="Times New Roman" w:cs="Times New Roman"/>
                <w:lang w:val="en-US"/>
              </w:rPr>
            </w:pPr>
          </w:p>
        </w:tc>
        <w:tc>
          <w:tcPr>
            <w:tcW w:w="1660" w:type="dxa"/>
            <w:shd w:val="clear" w:color="auto" w:fill="808080" w:themeFill="background1" w:themeFillShade="80"/>
          </w:tcPr>
          <w:p w:rsidR="00FE2E57" w:rsidRDefault="00FE2E57">
            <w:pPr>
              <w:rPr>
                <w:rFonts w:ascii="Times New Roman" w:hAnsi="Times New Roman" w:cs="Times New Roman"/>
                <w:lang w:val="en-US"/>
              </w:rPr>
            </w:pPr>
          </w:p>
        </w:tc>
      </w:tr>
      <w:tr w:rsidR="00FE2E57" w:rsidTr="00FE2E57">
        <w:trPr>
          <w:trHeight w:val="465"/>
        </w:trPr>
        <w:tc>
          <w:tcPr>
            <w:tcW w:w="8296" w:type="dxa"/>
            <w:gridSpan w:val="5"/>
          </w:tcPr>
          <w:p w:rsidR="00FE2E57" w:rsidRDefault="00FE2E57">
            <w:pPr>
              <w:rPr>
                <w:rFonts w:ascii="Times New Roman" w:hAnsi="Times New Roman" w:cs="Times New Roman"/>
                <w:lang w:val="en-US"/>
              </w:rPr>
            </w:pPr>
          </w:p>
        </w:tc>
      </w:tr>
      <w:tr w:rsidR="00FE2E57" w:rsidTr="00FE2E57">
        <w:trPr>
          <w:trHeight w:val="465"/>
        </w:trPr>
        <w:tc>
          <w:tcPr>
            <w:tcW w:w="1659" w:type="dxa"/>
            <w:vMerge w:val="restart"/>
            <w:shd w:val="clear" w:color="auto" w:fill="808080" w:themeFill="background1" w:themeFillShade="80"/>
          </w:tcPr>
          <w:p w:rsidR="00FE2E57" w:rsidRDefault="00FE2E57" w:rsidP="00FE2E57">
            <w:pPr>
              <w:jc w:val="center"/>
              <w:rPr>
                <w:rFonts w:ascii="Times New Roman" w:hAnsi="Times New Roman" w:cs="Times New Roman"/>
                <w:lang w:val="en-US"/>
              </w:rPr>
            </w:pPr>
            <w:r>
              <w:rPr>
                <w:rFonts w:ascii="Times New Roman" w:hAnsi="Times New Roman" w:cs="Times New Roman"/>
                <w:lang w:val="en-US"/>
              </w:rPr>
              <w:t>3</w:t>
            </w:r>
          </w:p>
        </w:tc>
        <w:tc>
          <w:tcPr>
            <w:tcW w:w="1659" w:type="dxa"/>
            <w:vMerge w:val="restart"/>
            <w:shd w:val="clear" w:color="auto" w:fill="808080" w:themeFill="background1" w:themeFillShade="80"/>
          </w:tcPr>
          <w:p w:rsidR="00FE2E57" w:rsidRDefault="00FE2E57">
            <w:pPr>
              <w:rPr>
                <w:rFonts w:ascii="Times New Roman" w:hAnsi="Times New Roman" w:cs="Times New Roman"/>
                <w:lang w:val="en-US"/>
              </w:rPr>
            </w:pPr>
          </w:p>
        </w:tc>
        <w:tc>
          <w:tcPr>
            <w:tcW w:w="1659" w:type="dxa"/>
            <w:shd w:val="clear" w:color="auto" w:fill="808080" w:themeFill="background1" w:themeFillShade="80"/>
          </w:tcPr>
          <w:p w:rsidR="00FE2E57" w:rsidRDefault="00FE2E57">
            <w:pPr>
              <w:rPr>
                <w:rFonts w:ascii="Times New Roman" w:hAnsi="Times New Roman" w:cs="Times New Roman"/>
                <w:lang w:val="en-US"/>
              </w:rPr>
            </w:pPr>
          </w:p>
        </w:tc>
        <w:tc>
          <w:tcPr>
            <w:tcW w:w="1659" w:type="dxa"/>
            <w:shd w:val="clear" w:color="auto" w:fill="808080" w:themeFill="background1" w:themeFillShade="80"/>
          </w:tcPr>
          <w:p w:rsidR="00FE2E57" w:rsidRDefault="00FE2E57">
            <w:pPr>
              <w:rPr>
                <w:rFonts w:ascii="Times New Roman" w:hAnsi="Times New Roman" w:cs="Times New Roman"/>
                <w:lang w:val="en-US"/>
              </w:rPr>
            </w:pPr>
          </w:p>
        </w:tc>
        <w:tc>
          <w:tcPr>
            <w:tcW w:w="1660" w:type="dxa"/>
            <w:shd w:val="clear" w:color="auto" w:fill="808080" w:themeFill="background1" w:themeFillShade="80"/>
          </w:tcPr>
          <w:p w:rsidR="00FE2E57" w:rsidRDefault="00FE2E57">
            <w:pPr>
              <w:rPr>
                <w:rFonts w:ascii="Times New Roman" w:hAnsi="Times New Roman" w:cs="Times New Roman"/>
                <w:lang w:val="en-US"/>
              </w:rPr>
            </w:pPr>
          </w:p>
        </w:tc>
      </w:tr>
      <w:tr w:rsidR="00FE2E57" w:rsidTr="00FE2E57">
        <w:trPr>
          <w:trHeight w:val="465"/>
        </w:trPr>
        <w:tc>
          <w:tcPr>
            <w:tcW w:w="1659" w:type="dxa"/>
            <w:vMerge/>
            <w:shd w:val="clear" w:color="auto" w:fill="808080" w:themeFill="background1" w:themeFillShade="80"/>
          </w:tcPr>
          <w:p w:rsidR="00FE2E57" w:rsidRDefault="00FE2E57" w:rsidP="00FE2E57">
            <w:pPr>
              <w:jc w:val="center"/>
              <w:rPr>
                <w:rFonts w:ascii="Times New Roman" w:hAnsi="Times New Roman" w:cs="Times New Roman"/>
                <w:lang w:val="en-US"/>
              </w:rPr>
            </w:pPr>
          </w:p>
        </w:tc>
        <w:tc>
          <w:tcPr>
            <w:tcW w:w="1659" w:type="dxa"/>
            <w:vMerge/>
            <w:shd w:val="clear" w:color="auto" w:fill="808080" w:themeFill="background1" w:themeFillShade="80"/>
          </w:tcPr>
          <w:p w:rsidR="00FE2E57" w:rsidRDefault="00FE2E57">
            <w:pPr>
              <w:rPr>
                <w:rFonts w:ascii="Times New Roman" w:hAnsi="Times New Roman" w:cs="Times New Roman"/>
                <w:lang w:val="en-US"/>
              </w:rPr>
            </w:pPr>
          </w:p>
        </w:tc>
        <w:tc>
          <w:tcPr>
            <w:tcW w:w="1659" w:type="dxa"/>
            <w:shd w:val="clear" w:color="auto" w:fill="808080" w:themeFill="background1" w:themeFillShade="80"/>
          </w:tcPr>
          <w:p w:rsidR="00FE2E57" w:rsidRDefault="00FE2E57">
            <w:pPr>
              <w:rPr>
                <w:rFonts w:ascii="Times New Roman" w:hAnsi="Times New Roman" w:cs="Times New Roman"/>
                <w:lang w:val="en-US"/>
              </w:rPr>
            </w:pPr>
          </w:p>
        </w:tc>
        <w:tc>
          <w:tcPr>
            <w:tcW w:w="1659" w:type="dxa"/>
            <w:shd w:val="clear" w:color="auto" w:fill="808080" w:themeFill="background1" w:themeFillShade="80"/>
          </w:tcPr>
          <w:p w:rsidR="00FE2E57" w:rsidRDefault="00FE2E57">
            <w:pPr>
              <w:rPr>
                <w:rFonts w:ascii="Times New Roman" w:hAnsi="Times New Roman" w:cs="Times New Roman"/>
                <w:lang w:val="en-US"/>
              </w:rPr>
            </w:pPr>
          </w:p>
        </w:tc>
        <w:tc>
          <w:tcPr>
            <w:tcW w:w="1660" w:type="dxa"/>
            <w:shd w:val="clear" w:color="auto" w:fill="808080" w:themeFill="background1" w:themeFillShade="80"/>
          </w:tcPr>
          <w:p w:rsidR="00FE2E57" w:rsidRDefault="00FE2E57">
            <w:pPr>
              <w:rPr>
                <w:rFonts w:ascii="Times New Roman" w:hAnsi="Times New Roman" w:cs="Times New Roman"/>
                <w:lang w:val="en-US"/>
              </w:rPr>
            </w:pPr>
          </w:p>
        </w:tc>
      </w:tr>
      <w:tr w:rsidR="00FE2E57" w:rsidTr="00FE2E57">
        <w:trPr>
          <w:trHeight w:val="465"/>
        </w:trPr>
        <w:tc>
          <w:tcPr>
            <w:tcW w:w="1659" w:type="dxa"/>
            <w:shd w:val="clear" w:color="auto" w:fill="808080" w:themeFill="background1" w:themeFillShade="80"/>
          </w:tcPr>
          <w:p w:rsidR="00FE2E57" w:rsidRDefault="00FE2E57" w:rsidP="00FE2E57">
            <w:pPr>
              <w:jc w:val="center"/>
              <w:rPr>
                <w:rFonts w:ascii="Times New Roman" w:hAnsi="Times New Roman" w:cs="Times New Roman"/>
                <w:lang w:val="en-US"/>
              </w:rPr>
            </w:pPr>
            <w:r>
              <w:rPr>
                <w:rFonts w:ascii="Times New Roman" w:hAnsi="Times New Roman" w:cs="Times New Roman"/>
                <w:lang w:val="en-US"/>
              </w:rPr>
              <w:t>4</w:t>
            </w:r>
          </w:p>
        </w:tc>
        <w:tc>
          <w:tcPr>
            <w:tcW w:w="1659" w:type="dxa"/>
            <w:shd w:val="clear" w:color="auto" w:fill="808080" w:themeFill="background1" w:themeFillShade="80"/>
          </w:tcPr>
          <w:p w:rsidR="00FE2E57" w:rsidRDefault="00FE2E57">
            <w:pPr>
              <w:rPr>
                <w:rFonts w:ascii="Times New Roman" w:hAnsi="Times New Roman" w:cs="Times New Roman"/>
                <w:lang w:val="en-US"/>
              </w:rPr>
            </w:pPr>
          </w:p>
        </w:tc>
        <w:tc>
          <w:tcPr>
            <w:tcW w:w="1659" w:type="dxa"/>
            <w:shd w:val="clear" w:color="auto" w:fill="808080" w:themeFill="background1" w:themeFillShade="80"/>
          </w:tcPr>
          <w:p w:rsidR="00FE2E57" w:rsidRDefault="00FE2E57">
            <w:pPr>
              <w:rPr>
                <w:rFonts w:ascii="Times New Roman" w:hAnsi="Times New Roman" w:cs="Times New Roman"/>
                <w:lang w:val="en-US"/>
              </w:rPr>
            </w:pPr>
          </w:p>
        </w:tc>
        <w:tc>
          <w:tcPr>
            <w:tcW w:w="1659" w:type="dxa"/>
            <w:shd w:val="clear" w:color="auto" w:fill="808080" w:themeFill="background1" w:themeFillShade="80"/>
          </w:tcPr>
          <w:p w:rsidR="00FE2E57" w:rsidRDefault="00FE2E57">
            <w:pPr>
              <w:rPr>
                <w:rFonts w:ascii="Times New Roman" w:hAnsi="Times New Roman" w:cs="Times New Roman"/>
                <w:lang w:val="en-US"/>
              </w:rPr>
            </w:pPr>
          </w:p>
        </w:tc>
        <w:tc>
          <w:tcPr>
            <w:tcW w:w="1660" w:type="dxa"/>
            <w:shd w:val="clear" w:color="auto" w:fill="808080" w:themeFill="background1" w:themeFillShade="80"/>
          </w:tcPr>
          <w:p w:rsidR="00FE2E57" w:rsidRDefault="00FE2E57">
            <w:pPr>
              <w:rPr>
                <w:rFonts w:ascii="Times New Roman" w:hAnsi="Times New Roman" w:cs="Times New Roman"/>
                <w:lang w:val="en-US"/>
              </w:rPr>
            </w:pPr>
          </w:p>
        </w:tc>
      </w:tr>
    </w:tbl>
    <w:p w:rsidR="00FE4CF3" w:rsidRDefault="00FE4CF3">
      <w:pPr>
        <w:rPr>
          <w:rFonts w:ascii="Times New Roman" w:hAnsi="Times New Roman" w:cs="Times New Roman"/>
          <w:lang w:val="en-US"/>
        </w:rPr>
      </w:pPr>
      <w:r>
        <w:rPr>
          <w:rFonts w:ascii="Times New Roman" w:hAnsi="Times New Roman" w:cs="Times New Roman"/>
          <w:lang w:val="en-US"/>
        </w:rPr>
        <w:br w:type="page"/>
      </w:r>
    </w:p>
    <w:p w:rsidR="00503791" w:rsidRPr="002B7C30" w:rsidRDefault="00503791" w:rsidP="002B7C30">
      <w:pPr>
        <w:pStyle w:val="1"/>
        <w:numPr>
          <w:ilvl w:val="0"/>
          <w:numId w:val="4"/>
        </w:numPr>
        <w:rPr>
          <w:rFonts w:ascii="Arial" w:hAnsi="Arial" w:cs="Arial"/>
          <w:color w:val="C00000"/>
          <w:sz w:val="34"/>
          <w:szCs w:val="34"/>
          <w:lang w:val="en-US"/>
        </w:rPr>
      </w:pPr>
      <w:bookmarkStart w:id="12" w:name="_Toc509830727"/>
      <w:r w:rsidRPr="002B7C30">
        <w:rPr>
          <w:rFonts w:ascii="Arial" w:hAnsi="Arial" w:cs="Arial"/>
          <w:color w:val="C00000"/>
          <w:sz w:val="34"/>
          <w:szCs w:val="34"/>
          <w:lang w:val="en-US"/>
        </w:rPr>
        <w:lastRenderedPageBreak/>
        <w:t>Ecology and anthropology</w:t>
      </w:r>
      <w:bookmarkEnd w:id="12"/>
    </w:p>
    <w:p w:rsidR="00FE4CF3" w:rsidRPr="00B35793" w:rsidRDefault="003732E5" w:rsidP="007F5EF3">
      <w:pPr>
        <w:spacing w:before="380" w:after="240" w:line="312" w:lineRule="auto"/>
        <w:rPr>
          <w:rFonts w:ascii="Times New Roman" w:hAnsi="Times New Roman" w:cs="Times New Roman"/>
          <w:lang w:val="en-US"/>
        </w:rPr>
      </w:pPr>
      <w:r>
        <w:rPr>
          <w:rFonts w:ascii="Times New Roman" w:hAnsi="Times New Roman" w:cs="Times New Roman"/>
          <w:noProof/>
          <w:lang w:eastAsia="el-GR"/>
        </w:rPr>
        <w:drawing>
          <wp:anchor distT="0" distB="0" distL="114300" distR="114300" simplePos="0" relativeHeight="251658240" behindDoc="1" locked="0" layoutInCell="1" allowOverlap="1">
            <wp:simplePos x="0" y="0"/>
            <wp:positionH relativeFrom="column">
              <wp:posOffset>447675</wp:posOffset>
            </wp:positionH>
            <wp:positionV relativeFrom="paragraph">
              <wp:posOffset>135255</wp:posOffset>
            </wp:positionV>
            <wp:extent cx="3829050" cy="2752725"/>
            <wp:effectExtent l="0" t="0" r="0" b="9525"/>
            <wp:wrapTight wrapText="bothSides">
              <wp:wrapPolygon edited="1">
                <wp:start x="7737" y="0"/>
                <wp:lineTo x="161" y="-150"/>
                <wp:lineTo x="-4675" y="3213"/>
                <wp:lineTo x="-3063" y="13602"/>
                <wp:lineTo x="-2794" y="20703"/>
                <wp:lineTo x="-2955" y="25711"/>
                <wp:lineTo x="3655" y="25861"/>
                <wp:lineTo x="9296" y="25710"/>
                <wp:lineTo x="13594" y="25935"/>
                <wp:lineTo x="14239" y="25860"/>
                <wp:lineTo x="15582" y="25935"/>
                <wp:lineTo x="17355" y="25860"/>
                <wp:lineTo x="19827" y="26234"/>
                <wp:lineTo x="21008" y="20105"/>
                <wp:lineTo x="21116" y="18611"/>
                <wp:lineTo x="20847" y="16816"/>
                <wp:lineTo x="21224" y="11286"/>
                <wp:lineTo x="21009" y="6876"/>
                <wp:lineTo x="21385" y="4783"/>
                <wp:lineTo x="20795" y="5305"/>
                <wp:lineTo x="21278" y="5605"/>
                <wp:lineTo x="20901" y="5754"/>
                <wp:lineTo x="21332" y="599"/>
                <wp:lineTo x="14830" y="149"/>
                <wp:lineTo x="12896" y="0"/>
                <wp:lineTo x="7737"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fecycle_apple.gif"/>
                    <pic:cNvPicPr/>
                  </pic:nvPicPr>
                  <pic:blipFill>
                    <a:blip r:embed="rId9">
                      <a:extLst>
                        <a:ext uri="{28A0092B-C50C-407E-A947-70E740481C1C}">
                          <a14:useLocalDpi xmlns:a14="http://schemas.microsoft.com/office/drawing/2010/main" val="0"/>
                        </a:ext>
                      </a:extLst>
                    </a:blip>
                    <a:stretch>
                      <a:fillRect/>
                    </a:stretch>
                  </pic:blipFill>
                  <pic:spPr>
                    <a:xfrm>
                      <a:off x="0" y="0"/>
                      <a:ext cx="3829050" cy="2752725"/>
                    </a:xfrm>
                    <a:prstGeom prst="rect">
                      <a:avLst/>
                    </a:prstGeom>
                  </pic:spPr>
                </pic:pic>
              </a:graphicData>
            </a:graphic>
            <wp14:sizeRelH relativeFrom="margin">
              <wp14:pctWidth>0</wp14:pctWidth>
            </wp14:sizeRelH>
            <wp14:sizeRelV relativeFrom="margin">
              <wp14:pctHeight>0</wp14:pctHeight>
            </wp14:sizeRelV>
          </wp:anchor>
        </w:drawing>
      </w:r>
      <w:r w:rsidR="00FE4CF3" w:rsidRPr="00B35793">
        <w:rPr>
          <w:rFonts w:ascii="Times New Roman" w:hAnsi="Times New Roman" w:cs="Times New Roman"/>
          <w:lang w:val="en-US"/>
        </w:rPr>
        <w:t>Sometimes ecology is compared to anthropology. Anthropology includes how our bodies and minds are affected by our environment, while ecology includes how our environment is affected by our bodies and minds. There is even a type of anthropology called ecological anthropology, which studies how people interact with the environment.</w:t>
      </w:r>
    </w:p>
    <w:p w:rsidR="00FE4CF3" w:rsidRDefault="00FE4CF3" w:rsidP="00FE4CF3">
      <w:pPr>
        <w:rPr>
          <w:rFonts w:ascii="Times New Roman" w:hAnsi="Times New Roman" w:cs="Times New Roman"/>
          <w:lang w:val="en-US"/>
        </w:rPr>
      </w:pPr>
      <w:r w:rsidRPr="00B35793">
        <w:rPr>
          <w:rFonts w:ascii="Times New Roman" w:hAnsi="Times New Roman" w:cs="Times New Roman"/>
          <w:lang w:val="en-US"/>
        </w:rPr>
        <w:t>Antoine de Saint-Exupery stated: "The earth teaches us more about ourselves than all the books. Because it resists us. Man discovers himself when he measures himself against the obstacle</w:t>
      </w:r>
    </w:p>
    <w:p w:rsidR="00FE4CF3" w:rsidRDefault="00FE4CF3">
      <w:pPr>
        <w:rPr>
          <w:rFonts w:ascii="Times New Roman" w:hAnsi="Times New Roman" w:cs="Times New Roman"/>
          <w:lang w:val="en-US"/>
        </w:rPr>
      </w:pPr>
      <w:r>
        <w:rPr>
          <w:rFonts w:ascii="Times New Roman" w:hAnsi="Times New Roman" w:cs="Times New Roman"/>
          <w:lang w:val="en-US"/>
        </w:rPr>
        <w:br w:type="page"/>
      </w:r>
    </w:p>
    <w:p w:rsidR="00503791" w:rsidRPr="0002369F" w:rsidRDefault="00503791" w:rsidP="0002369F">
      <w:pPr>
        <w:pStyle w:val="1"/>
        <w:numPr>
          <w:ilvl w:val="0"/>
          <w:numId w:val="4"/>
        </w:numPr>
        <w:rPr>
          <w:rFonts w:ascii="Arial" w:hAnsi="Arial" w:cs="Arial"/>
          <w:color w:val="C00000"/>
          <w:sz w:val="34"/>
          <w:szCs w:val="34"/>
        </w:rPr>
      </w:pPr>
      <w:bookmarkStart w:id="13" w:name="_Toc509830728"/>
      <w:proofErr w:type="spellStart"/>
      <w:r w:rsidRPr="0002369F">
        <w:rPr>
          <w:rFonts w:ascii="Arial" w:hAnsi="Arial" w:cs="Arial"/>
          <w:color w:val="C00000"/>
          <w:sz w:val="34"/>
          <w:szCs w:val="34"/>
        </w:rPr>
        <w:lastRenderedPageBreak/>
        <w:t>Ecology</w:t>
      </w:r>
      <w:proofErr w:type="spellEnd"/>
      <w:r w:rsidRPr="0002369F">
        <w:rPr>
          <w:rFonts w:ascii="Arial" w:hAnsi="Arial" w:cs="Arial"/>
          <w:color w:val="C00000"/>
          <w:sz w:val="34"/>
          <w:szCs w:val="34"/>
        </w:rPr>
        <w:t xml:space="preserve"> and </w:t>
      </w:r>
      <w:proofErr w:type="spellStart"/>
      <w:r w:rsidRPr="0002369F">
        <w:rPr>
          <w:rFonts w:ascii="Arial" w:hAnsi="Arial" w:cs="Arial"/>
          <w:color w:val="C00000"/>
          <w:sz w:val="34"/>
          <w:szCs w:val="34"/>
        </w:rPr>
        <w:t>population</w:t>
      </w:r>
      <w:bookmarkEnd w:id="13"/>
      <w:proofErr w:type="spellEnd"/>
    </w:p>
    <w:p w:rsidR="00FE4CF3" w:rsidRPr="00D120EB" w:rsidRDefault="00FE4CF3" w:rsidP="00FE4CF3">
      <w:pPr>
        <w:spacing w:before="380" w:after="240" w:line="312" w:lineRule="auto"/>
        <w:ind w:firstLine="709"/>
        <w:rPr>
          <w:rFonts w:ascii="Times New Roman" w:hAnsi="Times New Roman" w:cs="Times New Roman"/>
          <w:lang w:val="en-US"/>
        </w:rPr>
      </w:pPr>
      <w:r w:rsidRPr="00D120EB">
        <w:rPr>
          <w:rFonts w:ascii="Times New Roman" w:hAnsi="Times New Roman" w:cs="Times New Roman"/>
          <w:lang w:val="en-US"/>
        </w:rPr>
        <w:t>The human population is growing at a logistic rate and has been affecting the populations of other species in return. Chemical pollution, deforestation, and irrigation are examples of means by which humans may influence the population ecology of other species. As the human population increases, its effect on the populations of other species may also increase</w:t>
      </w:r>
    </w:p>
    <w:p w:rsidR="00FE4CF3" w:rsidRPr="00D120EB" w:rsidRDefault="00FE4CF3" w:rsidP="00FE4CF3">
      <w:pPr>
        <w:spacing w:before="240" w:after="240" w:line="312" w:lineRule="auto"/>
        <w:ind w:firstLine="709"/>
        <w:rPr>
          <w:rFonts w:ascii="Times New Roman" w:hAnsi="Times New Roman" w:cs="Times New Roman"/>
          <w:lang w:val="en-US"/>
        </w:rPr>
      </w:pPr>
      <w:r w:rsidRPr="00D120EB">
        <w:rPr>
          <w:rFonts w:ascii="Times New Roman" w:hAnsi="Times New Roman" w:cs="Times New Roman"/>
          <w:lang w:val="en-US"/>
        </w:rPr>
        <w:t>Populations cannot grow indefinitely. Population ecology involves studying factors that affect population growth and survival. Mass extinctions are examples of factors that have radically reduced</w:t>
      </w:r>
    </w:p>
    <w:p w:rsidR="00FE4CF3" w:rsidRPr="00816CD0" w:rsidRDefault="00FE4CF3" w:rsidP="00FE4CF3">
      <w:pPr>
        <w:spacing w:before="240" w:after="240" w:line="312" w:lineRule="auto"/>
        <w:ind w:firstLine="709"/>
        <w:rPr>
          <w:rFonts w:ascii="Times New Roman" w:hAnsi="Times New Roman" w:cs="Times New Roman"/>
          <w:lang w:val="en-US"/>
        </w:rPr>
      </w:pPr>
      <w:proofErr w:type="gramStart"/>
      <w:r w:rsidRPr="00D120EB">
        <w:rPr>
          <w:rFonts w:ascii="Times New Roman" w:hAnsi="Times New Roman" w:cs="Times New Roman"/>
          <w:lang w:val="en-US"/>
        </w:rPr>
        <w:t>populations</w:t>
      </w:r>
      <w:proofErr w:type="gramEnd"/>
      <w:r w:rsidRPr="00D120EB">
        <w:rPr>
          <w:rFonts w:ascii="Times New Roman" w:hAnsi="Times New Roman" w:cs="Times New Roman"/>
          <w:lang w:val="en-US"/>
        </w:rPr>
        <w:t>' sizes and populations' survivability. The survivability of populations is critical to maintaining high levels of biodiversity on Earth.</w:t>
      </w:r>
    </w:p>
    <w:p w:rsidR="00FE4CF3" w:rsidRPr="00816CD0" w:rsidRDefault="00FE4CF3" w:rsidP="00FE4CF3">
      <w:pPr>
        <w:spacing w:before="240" w:after="240" w:line="312" w:lineRule="auto"/>
        <w:ind w:firstLine="709"/>
        <w:rPr>
          <w:rFonts w:ascii="Times New Roman" w:hAnsi="Times New Roman" w:cs="Times New Roman"/>
          <w:lang w:val="en-US"/>
        </w:rPr>
      </w:pPr>
      <w:r w:rsidRPr="00816CD0">
        <w:rPr>
          <w:rFonts w:ascii="Times New Roman" w:hAnsi="Times New Roman" w:cs="Times New Roman"/>
          <w:lang w:val="en-US"/>
        </w:rPr>
        <w:t>Population ecology is a sub-field of ecology that deals with the dynamics of species populations and how these populations interact with the environment</w:t>
      </w:r>
      <w:proofErr w:type="gramStart"/>
      <w:r w:rsidRPr="00816CD0">
        <w:rPr>
          <w:rFonts w:ascii="Times New Roman" w:hAnsi="Times New Roman" w:cs="Times New Roman"/>
          <w:lang w:val="en-US"/>
        </w:rPr>
        <w:t>.[</w:t>
      </w:r>
      <w:proofErr w:type="gramEnd"/>
      <w:r w:rsidRPr="00816CD0">
        <w:rPr>
          <w:rFonts w:ascii="Times New Roman" w:hAnsi="Times New Roman" w:cs="Times New Roman"/>
          <w:lang w:val="en-US"/>
        </w:rPr>
        <w:t>1] It is the study of how the population sizes of species change over time and space. The term population ecology is often used interchangeably with population biology or population dynamics.</w:t>
      </w:r>
    </w:p>
    <w:p w:rsidR="00FE4CF3" w:rsidRPr="00816CD0" w:rsidRDefault="00FE4CF3" w:rsidP="00FE4CF3">
      <w:pPr>
        <w:spacing w:before="240" w:after="240" w:line="312" w:lineRule="auto"/>
        <w:ind w:firstLine="709"/>
        <w:rPr>
          <w:rFonts w:ascii="Times New Roman" w:hAnsi="Times New Roman" w:cs="Times New Roman"/>
          <w:lang w:val="en-US"/>
        </w:rPr>
      </w:pPr>
      <w:r w:rsidRPr="00816CD0">
        <w:rPr>
          <w:rFonts w:ascii="Times New Roman" w:hAnsi="Times New Roman" w:cs="Times New Roman"/>
          <w:lang w:val="en-US"/>
        </w:rPr>
        <w:t>The development of population ecology owes much to demography and actuarial life tables. Population ecology is important in conservation biology, especially in the development of population viability analysis (PVA) which makes it possible to predict the long-term probability of a species persisting in a given habitat patch. Although population ecology is a subfield of biology, it provides interesting problems for mathematicians and statisticians who work in population dynamics.</w:t>
      </w:r>
    </w:p>
    <w:p w:rsidR="00FE4CF3" w:rsidRPr="00816CD0" w:rsidRDefault="00FE4CF3" w:rsidP="00FE4CF3">
      <w:pPr>
        <w:spacing w:before="240" w:after="240"/>
        <w:rPr>
          <w:rFonts w:ascii="Times New Roman" w:hAnsi="Times New Roman" w:cs="Times New Roman"/>
          <w:lang w:val="en-US"/>
        </w:rPr>
      </w:pPr>
    </w:p>
    <w:p w:rsidR="00FE4CF3" w:rsidRPr="00816CD0" w:rsidRDefault="00FE4CF3" w:rsidP="007C4FF1">
      <w:pPr>
        <w:pStyle w:val="1"/>
        <w:rPr>
          <w:lang w:val="en-US"/>
        </w:rPr>
      </w:pPr>
    </w:p>
    <w:p w:rsidR="00BB38CF" w:rsidRDefault="00BB38CF" w:rsidP="00FE4CF3">
      <w:pPr>
        <w:rPr>
          <w:lang w:val="en-US"/>
        </w:rPr>
      </w:pPr>
    </w:p>
    <w:p w:rsidR="00BB38CF" w:rsidRDefault="00BB38CF">
      <w:pPr>
        <w:rPr>
          <w:lang w:val="en-US"/>
        </w:rPr>
      </w:pPr>
      <w:r>
        <w:rPr>
          <w:lang w:val="en-US"/>
        </w:rPr>
        <w:br w:type="page"/>
      </w:r>
    </w:p>
    <w:p w:rsidR="00CA26DD" w:rsidRPr="00FE4CF3" w:rsidRDefault="00A6323F" w:rsidP="00FE4CF3">
      <w:pPr>
        <w:rPr>
          <w:lang w:val="en-US"/>
        </w:rPr>
      </w:pPr>
      <w:r>
        <w:rPr>
          <w:noProof/>
          <w:lang w:eastAsia="el-GR"/>
        </w:rPr>
        <w:lastRenderedPageBreak/>
        <w:drawing>
          <wp:inline distT="0" distB="0" distL="0" distR="0">
            <wp:extent cx="5686425" cy="2943225"/>
            <wp:effectExtent l="57150" t="38100" r="47625" b="66675"/>
            <wp:docPr id="7" name="Διάγραμμα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sectPr w:rsidR="00CA26DD" w:rsidRPr="00FE4CF3" w:rsidSect="002906FE">
      <w:headerReference w:type="default" r:id="rId15"/>
      <w:footerReference w:type="even" r:id="rId16"/>
      <w:footerReference w:type="default" r:id="rId17"/>
      <w:headerReference w:type="first" r:id="rId18"/>
      <w:pgSz w:w="11906" w:h="16838"/>
      <w:pgMar w:top="1440" w:right="1800" w:bottom="1440" w:left="1800" w:header="708" w:footer="708" w:gutter="0"/>
      <w:pgNumType w:start="0" w:chapStyle="1" w:chapSep="period"/>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CD2" w:rsidRDefault="003B0CD2" w:rsidP="00FE4CF3">
      <w:pPr>
        <w:spacing w:after="0" w:line="240" w:lineRule="auto"/>
      </w:pPr>
      <w:r>
        <w:separator/>
      </w:r>
    </w:p>
  </w:endnote>
  <w:endnote w:type="continuationSeparator" w:id="0">
    <w:p w:rsidR="003B0CD2" w:rsidRDefault="003B0CD2" w:rsidP="00FE4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E34" w:rsidRDefault="00DF02C6">
    <w:pPr>
      <w:pStyle w:val="a4"/>
    </w:pPr>
    <w:r>
      <w:rPr>
        <w:noProof/>
        <w:color w:val="5B9BD5" w:themeColor="accent1"/>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64730" cy="9528810"/>
              <wp:effectExtent l="0" t="0" r="26670" b="26670"/>
              <wp:wrapNone/>
              <wp:docPr id="452" name="Ορθογώνιο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44685C88" id="Ορθογώνιο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I1+wwIAAMAFAAAOAAAAZHJzL2Uyb0RvYy54bWysVM1uEzEQviPxDpbvdJM0adKoGxS1KkIq&#10;bUWLena83uxKXo+xnWzCjRfgFXgILnBAfYPtKzG2N5uqVCAhcnA8nplvdr75OXm9qSRZC2NLUCnt&#10;H/QoEYpDVqplSj/cnr+aUGIdUxmToERKt8LS17OXL05qPRUDKEBmwhAEUXZa65QWzulpklheiIrZ&#10;A9BCoTIHUzGHolkmmWE1olcyGfR6R0kNJtMGuLAWX8+iks4Cfp4L7q7y3ApHZErx21w4TTgX/kxm&#10;J2y6NEwXJW8/g/3DV1SsVBi0gzpjjpGVKX+DqkpuwELuDjhUCeR5yUXIAbPp955kc1MwLUIuSI7V&#10;HU32/8Hyy/W1IWWW0uFoQIliFRap+frwufne3DffHr40P5sfzT3xWuSq1naKLjf62rSSxatPfJOb&#10;yv9jSmQT+N12/IqNIxwfx4dHw/EhloGj7ng0mEz6oQLJ3l0b694IqIi/pNRgAQOvbH1hHYZE052J&#10;j6bgvJQyFFEqUmMHjibjUfCwIMvMa71d6CdxKg1ZM+yExXIQbOSqegdZfBv18OdzxBCdeZT2SKiT&#10;Ch89DzHzcHNbKXwYqd6LHNnEXGOADijGYJwL5frx+wqWib+FDoAeOcdEOuwWwM/IPqcddsygtfeu&#10;IoxB59yL0f/k3HmEyKBc51yVCsxzABKzaiNH+x1JkRrP0gKyLfaagTiEVvPzEot8way7ZganDhsD&#10;N4m7wiOXgMWE9kZJAebTc+/eHocBtZTUOMUptR9XzAhK5FuFY3LcHw792AdhOBoPUDCPNYvHGrWq&#10;TgHbo487S/Nw9fZO7q65geoOF87cR0UVUxxjp5Q7sxNOXdwuuLK4mM+DGY66Zu5C3WjuwT2rvolv&#10;N3fM6LbTHQ7JJewmnk2fNHy09Z4K5isHeRmmYc9ryzeuidCz7Urze+ixHKz2i3f2CwAA//8DAFBL&#10;AwQUAAYACAAAACEAjcvvitwAAAAHAQAADwAAAGRycy9kb3ducmV2LnhtbEyPQU/DMAyF70j8h8hI&#10;3Fg6pKLRNZ0qBgc4gChMXL3WSysapzTZVv49Hhe4WLae9d738tXkenWgMXSeDcxnCSji2jcdWwPv&#10;bw9XC1AhIjfYeyYD3xRgVZyf5Zg1/sivdKiiVWLCIUMDbYxDpnWoW3IYZn4gFm3nR4dRztHqZsSj&#10;mLteXyfJjXbYsSS0ONBdS/VntXcG1nVZ2sev+3W1+Hh5Cmg3yXO6MebyYiqXoCJN8e8ZTviCDoUw&#10;bf2em6B6A1Ik/s6TNk9vpcdWtlRCQRe5/s9f/AAAAP//AwBQSwECLQAUAAYACAAAACEAtoM4kv4A&#10;AADhAQAAEwAAAAAAAAAAAAAAAAAAAAAAW0NvbnRlbnRfVHlwZXNdLnhtbFBLAQItABQABgAIAAAA&#10;IQA4/SH/1gAAAJQBAAALAAAAAAAAAAAAAAAAAC8BAABfcmVscy8ucmVsc1BLAQItABQABgAIAAAA&#10;IQBQDI1+wwIAAMAFAAAOAAAAAAAAAAAAAAAAAC4CAABkcnMvZTJvRG9jLnhtbFBLAQItABQABgAI&#10;AAAAIQCNy++K3AAAAAcBAAAPAAAAAAAAAAAAAAAAAB0FAABkcnMvZG93bnJldi54bWxQSwUGAAAA&#10;AAQABADzAAAAJgYAAAAA&#10;" filled="f" strokecolor="#747070 [1614]" strokeweight="1.25pt">
              <w10:wrap anchorx="page" anchory="page"/>
            </v:rect>
          </w:pict>
        </mc:Fallback>
      </mc:AlternateContent>
    </w:r>
    <w:r>
      <w:rPr>
        <w:color w:val="5B9BD5" w:themeColor="accent1"/>
      </w:rPr>
      <w:t xml:space="preserve"> </w:t>
    </w:r>
    <w:r>
      <w:rPr>
        <w:rFonts w:asciiTheme="majorHAnsi" w:eastAsiaTheme="majorEastAsia" w:hAnsiTheme="majorHAnsi" w:cstheme="majorBidi"/>
        <w:color w:val="5B9BD5" w:themeColor="accent1"/>
        <w:sz w:val="20"/>
        <w:szCs w:val="20"/>
      </w:rPr>
      <w:t xml:space="preserve">σελ. </w:t>
    </w:r>
    <w:r>
      <w:rPr>
        <w:rFonts w:eastAsiaTheme="minorEastAsia"/>
        <w:color w:val="5B9BD5" w:themeColor="accent1"/>
        <w:sz w:val="20"/>
        <w:szCs w:val="20"/>
      </w:rPr>
      <w:fldChar w:fldCharType="begin"/>
    </w:r>
    <w:r>
      <w:rPr>
        <w:color w:val="5B9BD5" w:themeColor="accent1"/>
        <w:sz w:val="20"/>
        <w:szCs w:val="20"/>
      </w:rPr>
      <w:instrText>PAGE    \* MERGEFORMAT</w:instrText>
    </w:r>
    <w:r>
      <w:rPr>
        <w:rFonts w:eastAsiaTheme="minorEastAsia"/>
        <w:color w:val="5B9BD5" w:themeColor="accent1"/>
        <w:sz w:val="20"/>
        <w:szCs w:val="20"/>
      </w:rPr>
      <w:fldChar w:fldCharType="separate"/>
    </w:r>
    <w:r w:rsidR="00932C30" w:rsidRPr="00932C30">
      <w:rPr>
        <w:rFonts w:asciiTheme="majorHAnsi" w:eastAsiaTheme="majorEastAsia" w:hAnsiTheme="majorHAnsi" w:cstheme="majorBidi"/>
        <w:noProof/>
        <w:color w:val="5B9BD5" w:themeColor="accent1"/>
        <w:sz w:val="20"/>
        <w:szCs w:val="20"/>
      </w:rPr>
      <w:t>2</w:t>
    </w:r>
    <w:r>
      <w:rPr>
        <w:rFonts w:asciiTheme="majorHAnsi" w:eastAsiaTheme="majorEastAsia" w:hAnsiTheme="majorHAnsi" w:cstheme="majorBidi"/>
        <w:color w:val="5B9BD5" w:themeColor="accent1"/>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2C6" w:rsidRDefault="00DF02C6">
    <w:pPr>
      <w:pStyle w:val="a4"/>
    </w:pPr>
    <w:r>
      <w:rPr>
        <w:noProof/>
        <w:color w:val="5B9BD5" w:themeColor="accent1"/>
      </w:rPr>
      <mc:AlternateContent>
        <mc:Choice Requires="wps">
          <w:drawing>
            <wp:anchor distT="0" distB="0" distL="114300" distR="114300" simplePos="0" relativeHeight="251661312" behindDoc="0" locked="0" layoutInCell="1" allowOverlap="1">
              <wp:simplePos x="0" y="0"/>
              <wp:positionH relativeFrom="page">
                <wp:align>center</wp:align>
              </wp:positionH>
              <wp:positionV relativeFrom="page">
                <wp:align>center</wp:align>
              </wp:positionV>
              <wp:extent cx="7364730" cy="9528810"/>
              <wp:effectExtent l="0" t="0" r="26670" b="26670"/>
              <wp:wrapNone/>
              <wp:docPr id="1" name="Ορθογώνιο 1"/>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B44BE58" id="Ορθογώνιο 1" o:spid="_x0000_s1026" style="position:absolute;margin-left:0;margin-top:0;width:579.9pt;height:750.3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2yxwAIAALwFAAAOAAAAZHJzL2Uyb0RvYy54bWysVM1uEzEQviPxDpbvdJM0adKoGxS1KkIq&#10;bUWLena83uxKXo+xnWzCjRfgFXgILnBAfYPtKzG2N5uqVCAhcth4PDPfeL75OXm9qSRZC2NLUCnt&#10;H/QoEYpDVqplSj/cnr+aUGIdUxmToERKt8LS17OXL05qPRUDKEBmwhAEUXZa65QWzulpklheiIrZ&#10;A9BCoTIHUzGHolkmmWE1olcyGfR6R0kNJtMGuLAWb8+iks4Cfp4L7q7y3ApHZErxbS58Tfgu/DeZ&#10;nbDp0jBdlLx9BvuHV1SsVBi0gzpjjpGVKX+DqkpuwELuDjhUCeR5yUXIAbPp955kc1MwLUIuSI7V&#10;HU32/8Hyy/W1IWWGtaNEsQpL1Hx9+Nx8b+6bbw9fmp/Nj+ae9D1PtbZTNL/R16aVLB590pvcVP4f&#10;0yGbwO2241ZsHOF4OT48Go4PsQQcdcejwWTSD+wne3dtrHsjoCL+kFKDxQucsvWFdRgSTXcmPpqC&#10;81LKUECpSI0ZjCbjUfCwIMvMa71d6CVxKg1ZM+yCxXIQbOSqegdZvBv18OdzxBCdeZT2SKiTCi89&#10;DzHzcHJbKXwYqd6LHJnEXGOADijGYJwL5frxfQXLxN9CB0CPnGMiHXYL4Odjn9MOO2bQ2ntXEUag&#10;c+7F6H9y7jxCZFCuc65KBeY5AIlZtZGj/Y6kSI1naQHZFvvMQBxAq/l5iUW+YNZdM4MTh42BW8Rd&#10;4SeXgMWE9kRJAebTc/feHgcBtZTUOMEptR9XzAhK5FuFI3LcHw79yAdhOBoPUDCPNYvHGrWqTgHb&#10;A8cAXxeO3t7J3TE3UN3hspn7qKhiimPslHJndsKpi5sF1xUX83kwwzHXzF2oG809uGfVN/Ht5o4Z&#10;3Xa6wyG5hN20s+mTho+23lPBfOUgL8M07Hlt+cYVEXq2XWd+Bz2Wg9V+6c5+AQAA//8DAFBLAwQU&#10;AAYACAAAACEAjcvvitwAAAAHAQAADwAAAGRycy9kb3ducmV2LnhtbEyPQU/DMAyF70j8h8hI3Fg6&#10;pKLRNZ0qBgc4gChMXL3WSysapzTZVv49Hhe4WLae9d738tXkenWgMXSeDcxnCSji2jcdWwPvbw9X&#10;C1AhIjfYeyYD3xRgVZyf5Zg1/sivdKiiVWLCIUMDbYxDpnWoW3IYZn4gFm3nR4dRztHqZsSjmLte&#10;XyfJjXbYsSS0ONBdS/VntXcG1nVZ2sev+3W1+Hh5Cmg3yXO6MebyYiqXoCJN8e8ZTviCDoUwbf2e&#10;m6B6A1Ik/s6TNk9vpcdWtlRCQRe5/s9f/AAAAP//AwBQSwECLQAUAAYACAAAACEAtoM4kv4AAADh&#10;AQAAEwAAAAAAAAAAAAAAAAAAAAAAW0NvbnRlbnRfVHlwZXNdLnhtbFBLAQItABQABgAIAAAAIQA4&#10;/SH/1gAAAJQBAAALAAAAAAAAAAAAAAAAAC8BAABfcmVscy8ucmVsc1BLAQItABQABgAIAAAAIQDF&#10;42yxwAIAALwFAAAOAAAAAAAAAAAAAAAAAC4CAABkcnMvZTJvRG9jLnhtbFBLAQItABQABgAIAAAA&#10;IQCNy++K3AAAAAcBAAAPAAAAAAAAAAAAAAAAABoFAABkcnMvZG93bnJldi54bWxQSwUGAAAAAAQA&#10;BADzAAAAIwYAAAAA&#10;" filled="f" strokecolor="#747070 [1614]" strokeweight="1.25pt">
              <w10:wrap anchorx="page" anchory="page"/>
            </v:rect>
          </w:pict>
        </mc:Fallback>
      </mc:AlternateContent>
    </w:r>
    <w:r>
      <w:rPr>
        <w:color w:val="5B9BD5" w:themeColor="accent1"/>
      </w:rPr>
      <w:t xml:space="preserve"> </w:t>
    </w:r>
    <w:r>
      <w:rPr>
        <w:rFonts w:asciiTheme="majorHAnsi" w:eastAsiaTheme="majorEastAsia" w:hAnsiTheme="majorHAnsi" w:cstheme="majorBidi"/>
        <w:color w:val="5B9BD5" w:themeColor="accent1"/>
        <w:sz w:val="20"/>
        <w:szCs w:val="20"/>
      </w:rPr>
      <w:t xml:space="preserve">σελ. </w:t>
    </w:r>
    <w:r>
      <w:rPr>
        <w:rFonts w:eastAsiaTheme="minorEastAsia"/>
        <w:color w:val="5B9BD5" w:themeColor="accent1"/>
        <w:sz w:val="20"/>
        <w:szCs w:val="20"/>
      </w:rPr>
      <w:fldChar w:fldCharType="begin"/>
    </w:r>
    <w:r>
      <w:rPr>
        <w:color w:val="5B9BD5" w:themeColor="accent1"/>
        <w:sz w:val="20"/>
        <w:szCs w:val="20"/>
      </w:rPr>
      <w:instrText>PAGE    \* MERGEFORMAT</w:instrText>
    </w:r>
    <w:r>
      <w:rPr>
        <w:rFonts w:eastAsiaTheme="minorEastAsia"/>
        <w:color w:val="5B9BD5" w:themeColor="accent1"/>
        <w:sz w:val="20"/>
        <w:szCs w:val="20"/>
      </w:rPr>
      <w:fldChar w:fldCharType="separate"/>
    </w:r>
    <w:r w:rsidR="00932C30" w:rsidRPr="00932C30">
      <w:rPr>
        <w:rFonts w:asciiTheme="majorHAnsi" w:eastAsiaTheme="majorEastAsia" w:hAnsiTheme="majorHAnsi" w:cstheme="majorBidi"/>
        <w:noProof/>
        <w:color w:val="5B9BD5" w:themeColor="accent1"/>
        <w:sz w:val="20"/>
        <w:szCs w:val="20"/>
      </w:rPr>
      <w:t>3</w:t>
    </w:r>
    <w:r>
      <w:rPr>
        <w:rFonts w:asciiTheme="majorHAnsi" w:eastAsiaTheme="majorEastAsia" w:hAnsiTheme="majorHAnsi" w:cstheme="majorBidi"/>
        <w:color w:val="5B9BD5" w:themeColor="accent1"/>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CD2" w:rsidRDefault="003B0CD2" w:rsidP="00FE4CF3">
      <w:pPr>
        <w:spacing w:after="0" w:line="240" w:lineRule="auto"/>
      </w:pPr>
      <w:r>
        <w:separator/>
      </w:r>
    </w:p>
  </w:footnote>
  <w:footnote w:type="continuationSeparator" w:id="0">
    <w:p w:rsidR="003B0CD2" w:rsidRDefault="003B0CD2" w:rsidP="00FE4C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CF3" w:rsidRPr="00FE4CF3" w:rsidRDefault="00FE4CF3">
    <w:pPr>
      <w:pStyle w:val="a3"/>
      <w:rPr>
        <w:rFonts w:ascii="Arial" w:hAnsi="Arial" w:cs="Arial"/>
        <w:color w:val="C00000"/>
        <w:sz w:val="34"/>
        <w:lang w:val="en-US"/>
      </w:rPr>
    </w:pPr>
    <w:r w:rsidRPr="00FE4CF3">
      <w:rPr>
        <w:rFonts w:ascii="Arial" w:hAnsi="Arial" w:cs="Arial"/>
        <w:color w:val="C00000"/>
        <w:sz w:val="34"/>
        <w:lang w:val="en-US"/>
      </w:rPr>
      <w:t>EGOLOGY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E34" w:rsidRDefault="00ED2E34">
    <w:pPr>
      <w:pStyle w:val="a3"/>
      <w:jc w:val="right"/>
      <w:rPr>
        <w:color w:val="8496B0" w:themeColor="text2" w:themeTint="99"/>
        <w:sz w:val="24"/>
        <w:szCs w:val="24"/>
      </w:rPr>
    </w:pPr>
    <w:r>
      <w:rPr>
        <w:color w:val="8496B0" w:themeColor="text2" w:themeTint="99"/>
        <w:sz w:val="24"/>
        <w:szCs w:val="24"/>
      </w:rPr>
      <w:t xml:space="preserve">Σελίδα </w:t>
    </w:r>
    <w:r>
      <w:rPr>
        <w:color w:val="8496B0" w:themeColor="text2" w:themeTint="99"/>
        <w:sz w:val="24"/>
        <w:szCs w:val="24"/>
      </w:rPr>
      <w:fldChar w:fldCharType="begin"/>
    </w:r>
    <w:r>
      <w:rPr>
        <w:color w:val="8496B0" w:themeColor="text2" w:themeTint="99"/>
        <w:sz w:val="24"/>
        <w:szCs w:val="24"/>
      </w:rPr>
      <w:instrText>PAGE   \* MERGEFORMAT</w:instrText>
    </w:r>
    <w:r>
      <w:rPr>
        <w:color w:val="8496B0" w:themeColor="text2" w:themeTint="99"/>
        <w:sz w:val="24"/>
        <w:szCs w:val="24"/>
      </w:rPr>
      <w:fldChar w:fldCharType="separate"/>
    </w:r>
    <w:r w:rsidR="005358C2">
      <w:rPr>
        <w:noProof/>
        <w:color w:val="8496B0" w:themeColor="text2" w:themeTint="99"/>
        <w:sz w:val="24"/>
        <w:szCs w:val="24"/>
      </w:rPr>
      <w:t>0</w:t>
    </w:r>
    <w:r>
      <w:rPr>
        <w:color w:val="8496B0" w:themeColor="text2" w:themeTint="99"/>
        <w:sz w:val="24"/>
        <w:szCs w:val="24"/>
      </w:rPr>
      <w:fldChar w:fldCharType="end"/>
    </w:r>
  </w:p>
  <w:p w:rsidR="00ED2E34" w:rsidRDefault="00ED2E3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5220A"/>
    <w:multiLevelType w:val="hybridMultilevel"/>
    <w:tmpl w:val="143460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88F4ED1"/>
    <w:multiLevelType w:val="hybridMultilevel"/>
    <w:tmpl w:val="6ADA92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540A4D52"/>
    <w:multiLevelType w:val="hybridMultilevel"/>
    <w:tmpl w:val="59E4EA1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5F5342CB"/>
    <w:multiLevelType w:val="hybridMultilevel"/>
    <w:tmpl w:val="87F06942"/>
    <w:lvl w:ilvl="0" w:tplc="0408000F">
      <w:start w:val="1"/>
      <w:numFmt w:val="decimal"/>
      <w:lvlText w:val="%1."/>
      <w:lvlJc w:val="left"/>
      <w:pPr>
        <w:ind w:left="1210" w:hanging="360"/>
      </w:pPr>
    </w:lvl>
    <w:lvl w:ilvl="1" w:tplc="04080019" w:tentative="1">
      <w:start w:val="1"/>
      <w:numFmt w:val="lowerLetter"/>
      <w:lvlText w:val="%2."/>
      <w:lvlJc w:val="left"/>
      <w:pPr>
        <w:ind w:left="1930" w:hanging="360"/>
      </w:pPr>
    </w:lvl>
    <w:lvl w:ilvl="2" w:tplc="0408001B" w:tentative="1">
      <w:start w:val="1"/>
      <w:numFmt w:val="lowerRoman"/>
      <w:lvlText w:val="%3."/>
      <w:lvlJc w:val="right"/>
      <w:pPr>
        <w:ind w:left="2650" w:hanging="180"/>
      </w:pPr>
    </w:lvl>
    <w:lvl w:ilvl="3" w:tplc="0408000F" w:tentative="1">
      <w:start w:val="1"/>
      <w:numFmt w:val="decimal"/>
      <w:lvlText w:val="%4."/>
      <w:lvlJc w:val="left"/>
      <w:pPr>
        <w:ind w:left="3370" w:hanging="360"/>
      </w:pPr>
    </w:lvl>
    <w:lvl w:ilvl="4" w:tplc="04080019" w:tentative="1">
      <w:start w:val="1"/>
      <w:numFmt w:val="lowerLetter"/>
      <w:lvlText w:val="%5."/>
      <w:lvlJc w:val="left"/>
      <w:pPr>
        <w:ind w:left="4090" w:hanging="360"/>
      </w:pPr>
    </w:lvl>
    <w:lvl w:ilvl="5" w:tplc="0408001B" w:tentative="1">
      <w:start w:val="1"/>
      <w:numFmt w:val="lowerRoman"/>
      <w:lvlText w:val="%6."/>
      <w:lvlJc w:val="right"/>
      <w:pPr>
        <w:ind w:left="4810" w:hanging="180"/>
      </w:pPr>
    </w:lvl>
    <w:lvl w:ilvl="6" w:tplc="0408000F" w:tentative="1">
      <w:start w:val="1"/>
      <w:numFmt w:val="decimal"/>
      <w:lvlText w:val="%7."/>
      <w:lvlJc w:val="left"/>
      <w:pPr>
        <w:ind w:left="5530" w:hanging="360"/>
      </w:pPr>
    </w:lvl>
    <w:lvl w:ilvl="7" w:tplc="04080019" w:tentative="1">
      <w:start w:val="1"/>
      <w:numFmt w:val="lowerLetter"/>
      <w:lvlText w:val="%8."/>
      <w:lvlJc w:val="left"/>
      <w:pPr>
        <w:ind w:left="6250" w:hanging="360"/>
      </w:pPr>
    </w:lvl>
    <w:lvl w:ilvl="8" w:tplc="0408001B" w:tentative="1">
      <w:start w:val="1"/>
      <w:numFmt w:val="lowerRoman"/>
      <w:lvlText w:val="%9."/>
      <w:lvlJc w:val="right"/>
      <w:pPr>
        <w:ind w:left="6970" w:hanging="180"/>
      </w:pPr>
    </w:lvl>
  </w:abstractNum>
  <w:num w:numId="1">
    <w:abstractNumId w:val="3"/>
  </w:num>
  <w:num w:numId="2">
    <w:abstractNumId w:val="2"/>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ΝΙΚΟΣ ΜΠΑΝΟΣ">
    <w15:presenceInfo w15:providerId="Windows Live" w15:userId="1d6f055bdc0b4f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CF3"/>
    <w:rsid w:val="0002369F"/>
    <w:rsid w:val="0007068B"/>
    <w:rsid w:val="000C72E3"/>
    <w:rsid w:val="00136150"/>
    <w:rsid w:val="00261582"/>
    <w:rsid w:val="002906FE"/>
    <w:rsid w:val="002B7C30"/>
    <w:rsid w:val="002E66D4"/>
    <w:rsid w:val="003732E5"/>
    <w:rsid w:val="003B0CD2"/>
    <w:rsid w:val="00444C5D"/>
    <w:rsid w:val="0048453A"/>
    <w:rsid w:val="00503791"/>
    <w:rsid w:val="005358C2"/>
    <w:rsid w:val="005B0B09"/>
    <w:rsid w:val="005B11F0"/>
    <w:rsid w:val="00697C84"/>
    <w:rsid w:val="006E0558"/>
    <w:rsid w:val="007C4FF1"/>
    <w:rsid w:val="007F5EF3"/>
    <w:rsid w:val="0082342F"/>
    <w:rsid w:val="00917CA9"/>
    <w:rsid w:val="00932C30"/>
    <w:rsid w:val="00983253"/>
    <w:rsid w:val="00992827"/>
    <w:rsid w:val="009B3346"/>
    <w:rsid w:val="00A6323F"/>
    <w:rsid w:val="00AF7C3C"/>
    <w:rsid w:val="00BB38CF"/>
    <w:rsid w:val="00C519EC"/>
    <w:rsid w:val="00C92C6F"/>
    <w:rsid w:val="00C97191"/>
    <w:rsid w:val="00CA0AB8"/>
    <w:rsid w:val="00CA26DD"/>
    <w:rsid w:val="00CD2085"/>
    <w:rsid w:val="00DF02C6"/>
    <w:rsid w:val="00E1134D"/>
    <w:rsid w:val="00E30861"/>
    <w:rsid w:val="00E435DE"/>
    <w:rsid w:val="00ED2E34"/>
    <w:rsid w:val="00F402CA"/>
    <w:rsid w:val="00FC1851"/>
    <w:rsid w:val="00FE2E57"/>
    <w:rsid w:val="00FE4CF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A51B2EF-F97F-4E32-9796-EBD9C126A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CF3"/>
  </w:style>
  <w:style w:type="paragraph" w:styleId="1">
    <w:name w:val="heading 1"/>
    <w:basedOn w:val="a"/>
    <w:next w:val="a"/>
    <w:link w:val="1Char"/>
    <w:uiPriority w:val="9"/>
    <w:qFormat/>
    <w:rsid w:val="007C4FF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unhideWhenUsed/>
    <w:qFormat/>
    <w:rsid w:val="007C4FF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4CF3"/>
    <w:pPr>
      <w:tabs>
        <w:tab w:val="center" w:pos="4153"/>
        <w:tab w:val="right" w:pos="8306"/>
      </w:tabs>
      <w:spacing w:after="0" w:line="240" w:lineRule="auto"/>
    </w:pPr>
  </w:style>
  <w:style w:type="character" w:customStyle="1" w:styleId="Char">
    <w:name w:val="Κεφαλίδα Char"/>
    <w:basedOn w:val="a0"/>
    <w:link w:val="a3"/>
    <w:uiPriority w:val="99"/>
    <w:rsid w:val="00FE4CF3"/>
  </w:style>
  <w:style w:type="paragraph" w:styleId="a4">
    <w:name w:val="footer"/>
    <w:basedOn w:val="a"/>
    <w:link w:val="Char0"/>
    <w:uiPriority w:val="99"/>
    <w:unhideWhenUsed/>
    <w:rsid w:val="00FE4CF3"/>
    <w:pPr>
      <w:tabs>
        <w:tab w:val="center" w:pos="4153"/>
        <w:tab w:val="right" w:pos="8306"/>
      </w:tabs>
      <w:spacing w:after="0" w:line="240" w:lineRule="auto"/>
    </w:pPr>
  </w:style>
  <w:style w:type="character" w:customStyle="1" w:styleId="Char0">
    <w:name w:val="Υποσέλιδο Char"/>
    <w:basedOn w:val="a0"/>
    <w:link w:val="a4"/>
    <w:uiPriority w:val="99"/>
    <w:rsid w:val="00FE4CF3"/>
  </w:style>
  <w:style w:type="character" w:customStyle="1" w:styleId="1Char">
    <w:name w:val="Επικεφαλίδα 1 Char"/>
    <w:basedOn w:val="a0"/>
    <w:link w:val="1"/>
    <w:uiPriority w:val="9"/>
    <w:rsid w:val="007C4FF1"/>
    <w:rPr>
      <w:rFonts w:asciiTheme="majorHAnsi" w:eastAsiaTheme="majorEastAsia" w:hAnsiTheme="majorHAnsi" w:cstheme="majorBidi"/>
      <w:color w:val="2E74B5" w:themeColor="accent1" w:themeShade="BF"/>
      <w:sz w:val="32"/>
      <w:szCs w:val="32"/>
    </w:rPr>
  </w:style>
  <w:style w:type="character" w:customStyle="1" w:styleId="2Char">
    <w:name w:val="Επικεφαλίδα 2 Char"/>
    <w:basedOn w:val="a0"/>
    <w:link w:val="2"/>
    <w:uiPriority w:val="9"/>
    <w:rsid w:val="007C4FF1"/>
    <w:rPr>
      <w:rFonts w:asciiTheme="majorHAnsi" w:eastAsiaTheme="majorEastAsia" w:hAnsiTheme="majorHAnsi" w:cstheme="majorBidi"/>
      <w:color w:val="2E74B5" w:themeColor="accent1" w:themeShade="BF"/>
      <w:sz w:val="26"/>
      <w:szCs w:val="26"/>
    </w:rPr>
  </w:style>
  <w:style w:type="paragraph" w:styleId="a5">
    <w:name w:val="List Paragraph"/>
    <w:basedOn w:val="a"/>
    <w:uiPriority w:val="34"/>
    <w:qFormat/>
    <w:rsid w:val="007C4FF1"/>
    <w:pPr>
      <w:ind w:left="720"/>
      <w:contextualSpacing/>
    </w:pPr>
  </w:style>
  <w:style w:type="character" w:styleId="a6">
    <w:name w:val="Placeholder Text"/>
    <w:basedOn w:val="a0"/>
    <w:uiPriority w:val="99"/>
    <w:semiHidden/>
    <w:rsid w:val="0082342F"/>
    <w:rPr>
      <w:color w:val="808080"/>
    </w:rPr>
  </w:style>
  <w:style w:type="table" w:styleId="a7">
    <w:name w:val="Table Grid"/>
    <w:basedOn w:val="a1"/>
    <w:uiPriority w:val="39"/>
    <w:rsid w:val="00FE2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Char1"/>
    <w:uiPriority w:val="1"/>
    <w:qFormat/>
    <w:rsid w:val="002906FE"/>
    <w:pPr>
      <w:spacing w:after="0" w:line="240" w:lineRule="auto"/>
    </w:pPr>
    <w:rPr>
      <w:rFonts w:eastAsiaTheme="minorEastAsia"/>
      <w:lang w:eastAsia="el-GR"/>
    </w:rPr>
  </w:style>
  <w:style w:type="character" w:customStyle="1" w:styleId="Char1">
    <w:name w:val="Χωρίς διάστιχο Char"/>
    <w:basedOn w:val="a0"/>
    <w:link w:val="a8"/>
    <w:uiPriority w:val="1"/>
    <w:rsid w:val="002906FE"/>
    <w:rPr>
      <w:rFonts w:eastAsiaTheme="minorEastAsia"/>
      <w:lang w:eastAsia="el-GR"/>
    </w:rPr>
  </w:style>
  <w:style w:type="paragraph" w:styleId="a9">
    <w:name w:val="TOC Heading"/>
    <w:basedOn w:val="1"/>
    <w:next w:val="a"/>
    <w:uiPriority w:val="39"/>
    <w:unhideWhenUsed/>
    <w:qFormat/>
    <w:rsid w:val="00983253"/>
    <w:pPr>
      <w:outlineLvl w:val="9"/>
    </w:pPr>
    <w:rPr>
      <w:lang w:eastAsia="el-GR"/>
    </w:rPr>
  </w:style>
  <w:style w:type="paragraph" w:styleId="10">
    <w:name w:val="toc 1"/>
    <w:basedOn w:val="a"/>
    <w:next w:val="a"/>
    <w:autoRedefine/>
    <w:uiPriority w:val="39"/>
    <w:unhideWhenUsed/>
    <w:rsid w:val="00983253"/>
    <w:pPr>
      <w:spacing w:after="100"/>
    </w:pPr>
  </w:style>
  <w:style w:type="character" w:styleId="-">
    <w:name w:val="Hyperlink"/>
    <w:basedOn w:val="a0"/>
    <w:uiPriority w:val="99"/>
    <w:unhideWhenUsed/>
    <w:rsid w:val="00983253"/>
    <w:rPr>
      <w:color w:val="0563C1" w:themeColor="hyperlink"/>
      <w:u w:val="single"/>
    </w:rPr>
  </w:style>
  <w:style w:type="paragraph" w:styleId="aa">
    <w:name w:val="Balloon Text"/>
    <w:basedOn w:val="a"/>
    <w:link w:val="Char2"/>
    <w:uiPriority w:val="99"/>
    <w:semiHidden/>
    <w:unhideWhenUsed/>
    <w:rsid w:val="005358C2"/>
    <w:pPr>
      <w:spacing w:after="0" w:line="240" w:lineRule="auto"/>
    </w:pPr>
    <w:rPr>
      <w:rFonts w:ascii="Segoe UI" w:hAnsi="Segoe UI" w:cs="Segoe UI"/>
      <w:sz w:val="18"/>
      <w:szCs w:val="18"/>
    </w:rPr>
  </w:style>
  <w:style w:type="character" w:customStyle="1" w:styleId="Char2">
    <w:name w:val="Κείμενο πλαισίου Char"/>
    <w:basedOn w:val="a0"/>
    <w:link w:val="aa"/>
    <w:uiPriority w:val="99"/>
    <w:semiHidden/>
    <w:rsid w:val="005358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gif"/><Relationship Id="rId14" Type="http://schemas.microsoft.com/office/2007/relationships/diagramDrawing" Target="diagrams/drawing1.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913F618-C306-4985-AF8E-6C1D9EFAD425}" type="doc">
      <dgm:prSet loTypeId="urn:microsoft.com/office/officeart/2005/8/layout/hierarchy6" loCatId="hierarchy" qsTypeId="urn:microsoft.com/office/officeart/2005/8/quickstyle/simple5" qsCatId="simple" csTypeId="urn:microsoft.com/office/officeart/2005/8/colors/accent1_2" csCatId="accent1" phldr="1"/>
      <dgm:spPr/>
      <dgm:t>
        <a:bodyPr/>
        <a:lstStyle/>
        <a:p>
          <a:endParaRPr lang="el-GR"/>
        </a:p>
      </dgm:t>
    </dgm:pt>
    <dgm:pt modelId="{6E2ECEF8-CC88-4667-A9E6-68FED01A79D1}">
      <dgm:prSet phldrT="[Κείμενο]"/>
      <dgm:spPr/>
      <dgm:t>
        <a:bodyPr/>
        <a:lstStyle/>
        <a:p>
          <a:r>
            <a:rPr lang="el-GR"/>
            <a:t>ΣΟΦΙΑ		</a:t>
          </a:r>
        </a:p>
      </dgm:t>
    </dgm:pt>
    <dgm:pt modelId="{3D81E5AC-3154-4219-BCE2-C3822004794D}" type="parTrans" cxnId="{BE62530C-08BD-4E1F-B6F1-8C5208777DCB}">
      <dgm:prSet/>
      <dgm:spPr/>
      <dgm:t>
        <a:bodyPr/>
        <a:lstStyle/>
        <a:p>
          <a:endParaRPr lang="el-GR"/>
        </a:p>
      </dgm:t>
    </dgm:pt>
    <dgm:pt modelId="{4E1DE959-9C69-489A-ACB6-72144C4A9908}" type="sibTrans" cxnId="{BE62530C-08BD-4E1F-B6F1-8C5208777DCB}">
      <dgm:prSet/>
      <dgm:spPr/>
      <dgm:t>
        <a:bodyPr/>
        <a:lstStyle/>
        <a:p>
          <a:endParaRPr lang="el-GR"/>
        </a:p>
      </dgm:t>
    </dgm:pt>
    <dgm:pt modelId="{476C7493-51CF-4E7A-9CC0-7BAE5179C25C}">
      <dgm:prSet phldrT="[Κείμενο]"/>
      <dgm:spPr/>
      <dgm:t>
        <a:bodyPr/>
        <a:lstStyle/>
        <a:p>
          <a:r>
            <a:rPr lang="el-GR"/>
            <a:t>ΔΗΜΗΤΡΗΣ</a:t>
          </a:r>
        </a:p>
      </dgm:t>
    </dgm:pt>
    <dgm:pt modelId="{26E2E9DF-4C7A-4453-B1BE-D6EF14A59333}" type="parTrans" cxnId="{5B001350-64F2-4A1C-BED8-CD60F8748705}">
      <dgm:prSet/>
      <dgm:spPr/>
      <dgm:t>
        <a:bodyPr/>
        <a:lstStyle/>
        <a:p>
          <a:endParaRPr lang="el-GR"/>
        </a:p>
      </dgm:t>
    </dgm:pt>
    <dgm:pt modelId="{1E92D6B7-728B-4A2D-9FD3-9F03CE836FC0}" type="sibTrans" cxnId="{5B001350-64F2-4A1C-BED8-CD60F8748705}">
      <dgm:prSet/>
      <dgm:spPr/>
      <dgm:t>
        <a:bodyPr/>
        <a:lstStyle/>
        <a:p>
          <a:endParaRPr lang="el-GR"/>
        </a:p>
      </dgm:t>
    </dgm:pt>
    <dgm:pt modelId="{3888A5D3-9690-4E2D-8645-9C8BDE7E6B55}">
      <dgm:prSet phldrT="[Κείμενο]"/>
      <dgm:spPr/>
      <dgm:t>
        <a:bodyPr/>
        <a:lstStyle/>
        <a:p>
          <a:r>
            <a:rPr lang="el-GR"/>
            <a:t>ΕΙΡΗΝΗ</a:t>
          </a:r>
        </a:p>
      </dgm:t>
    </dgm:pt>
    <dgm:pt modelId="{86643BED-EDC8-4C37-B307-C0929A8A6EAC}" type="parTrans" cxnId="{EFA42B62-5D13-4485-831F-EED077C6150B}">
      <dgm:prSet/>
      <dgm:spPr/>
      <dgm:t>
        <a:bodyPr/>
        <a:lstStyle/>
        <a:p>
          <a:endParaRPr lang="el-GR"/>
        </a:p>
      </dgm:t>
    </dgm:pt>
    <dgm:pt modelId="{B78EEC2A-3134-42BE-ADE9-24395531BE32}" type="sibTrans" cxnId="{EFA42B62-5D13-4485-831F-EED077C6150B}">
      <dgm:prSet/>
      <dgm:spPr/>
      <dgm:t>
        <a:bodyPr/>
        <a:lstStyle/>
        <a:p>
          <a:endParaRPr lang="el-GR"/>
        </a:p>
      </dgm:t>
    </dgm:pt>
    <dgm:pt modelId="{1EBA3BD5-7A3E-42E0-8A07-2E31FA21E9EA}">
      <dgm:prSet/>
      <dgm:spPr/>
      <dgm:t>
        <a:bodyPr/>
        <a:lstStyle/>
        <a:p>
          <a:r>
            <a:rPr lang="el-GR"/>
            <a:t>ΓΙΩΡΓΟΣ</a:t>
          </a:r>
        </a:p>
      </dgm:t>
    </dgm:pt>
    <dgm:pt modelId="{9FDA7069-AD73-4480-AE52-A4D884EC007F}" type="parTrans" cxnId="{2F343D20-E468-4E4E-B2EC-03D187838D7D}">
      <dgm:prSet/>
      <dgm:spPr/>
      <dgm:t>
        <a:bodyPr/>
        <a:lstStyle/>
        <a:p>
          <a:endParaRPr lang="el-GR"/>
        </a:p>
      </dgm:t>
    </dgm:pt>
    <dgm:pt modelId="{A23DC984-008E-4AF5-AAAA-47757F3433FE}" type="sibTrans" cxnId="{2F343D20-E468-4E4E-B2EC-03D187838D7D}">
      <dgm:prSet/>
      <dgm:spPr/>
      <dgm:t>
        <a:bodyPr/>
        <a:lstStyle/>
        <a:p>
          <a:endParaRPr lang="el-GR"/>
        </a:p>
      </dgm:t>
    </dgm:pt>
    <dgm:pt modelId="{C9A08BF3-4DF8-464B-8E3D-9E5DE2995BD1}">
      <dgm:prSet/>
      <dgm:spPr/>
      <dgm:t>
        <a:bodyPr/>
        <a:lstStyle/>
        <a:p>
          <a:r>
            <a:rPr lang="el-GR"/>
            <a:t>ΘΕΟΔΩΡΑ</a:t>
          </a:r>
        </a:p>
      </dgm:t>
    </dgm:pt>
    <dgm:pt modelId="{D333C913-5333-4449-8ED7-867891A333CE}" type="parTrans" cxnId="{18684625-AB07-4394-B4A5-C154A42692FC}">
      <dgm:prSet/>
      <dgm:spPr/>
      <dgm:t>
        <a:bodyPr/>
        <a:lstStyle/>
        <a:p>
          <a:endParaRPr lang="el-GR"/>
        </a:p>
      </dgm:t>
    </dgm:pt>
    <dgm:pt modelId="{53F39203-08F2-4F7A-9764-22FA3751ED87}" type="sibTrans" cxnId="{18684625-AB07-4394-B4A5-C154A42692FC}">
      <dgm:prSet/>
      <dgm:spPr/>
      <dgm:t>
        <a:bodyPr/>
        <a:lstStyle/>
        <a:p>
          <a:endParaRPr lang="el-GR"/>
        </a:p>
      </dgm:t>
    </dgm:pt>
    <dgm:pt modelId="{C853459E-ED1B-4E0D-9075-548C0C36CEE1}">
      <dgm:prSet phldrT="[Κείμενο]"/>
      <dgm:spPr/>
      <dgm:t>
        <a:bodyPr/>
        <a:lstStyle/>
        <a:p>
          <a:r>
            <a:rPr lang="el-GR"/>
            <a:t>ΑΠΟΣΤΟΛΟΣ</a:t>
          </a:r>
        </a:p>
      </dgm:t>
    </dgm:pt>
    <dgm:pt modelId="{916AA2A7-8117-4F76-BB4A-F3B27557FEF6}" type="sibTrans" cxnId="{1CAEC8FA-E9C6-4727-A7CA-4D7BA46EF7AF}">
      <dgm:prSet/>
      <dgm:spPr/>
      <dgm:t>
        <a:bodyPr/>
        <a:lstStyle/>
        <a:p>
          <a:endParaRPr lang="el-GR"/>
        </a:p>
      </dgm:t>
    </dgm:pt>
    <dgm:pt modelId="{FD41F5E8-AE3C-4EF5-B54C-DE74AF4C4576}" type="parTrans" cxnId="{1CAEC8FA-E9C6-4727-A7CA-4D7BA46EF7AF}">
      <dgm:prSet/>
      <dgm:spPr/>
      <dgm:t>
        <a:bodyPr/>
        <a:lstStyle/>
        <a:p>
          <a:endParaRPr lang="el-GR"/>
        </a:p>
      </dgm:t>
    </dgm:pt>
    <dgm:pt modelId="{43B84BFF-0177-4DD4-83C6-2F4B856B3582}">
      <dgm:prSet/>
      <dgm:spPr/>
      <dgm:t>
        <a:bodyPr/>
        <a:lstStyle/>
        <a:p>
          <a:pPr algn="ctr"/>
          <a:r>
            <a:rPr lang="el-GR"/>
            <a:t>ΣΟΦΙΑ</a:t>
          </a:r>
        </a:p>
      </dgm:t>
    </dgm:pt>
    <dgm:pt modelId="{9FAC9137-9689-4D30-A660-7E164BD6B741}" type="sibTrans" cxnId="{EFAD39F1-7566-41E7-A8C8-2C3FE8420199}">
      <dgm:prSet/>
      <dgm:spPr/>
      <dgm:t>
        <a:bodyPr/>
        <a:lstStyle/>
        <a:p>
          <a:endParaRPr lang="el-GR"/>
        </a:p>
      </dgm:t>
    </dgm:pt>
    <dgm:pt modelId="{FDF35141-8F2C-492E-9808-40F4DCC7302A}" type="parTrans" cxnId="{EFAD39F1-7566-41E7-A8C8-2C3FE8420199}">
      <dgm:prSet/>
      <dgm:spPr/>
      <dgm:t>
        <a:bodyPr/>
        <a:lstStyle/>
        <a:p>
          <a:endParaRPr lang="el-GR"/>
        </a:p>
      </dgm:t>
    </dgm:pt>
    <dgm:pt modelId="{F10A100E-061A-4CB4-B321-A9607B9C87A1}" type="pres">
      <dgm:prSet presAssocID="{7913F618-C306-4985-AF8E-6C1D9EFAD425}" presName="mainComposite" presStyleCnt="0">
        <dgm:presLayoutVars>
          <dgm:chPref val="1"/>
          <dgm:dir val="rev"/>
          <dgm:animOne val="branch"/>
          <dgm:animLvl val="lvl"/>
          <dgm:resizeHandles val="exact"/>
        </dgm:presLayoutVars>
      </dgm:prSet>
      <dgm:spPr/>
      <dgm:t>
        <a:bodyPr/>
        <a:lstStyle/>
        <a:p>
          <a:endParaRPr lang="el-GR"/>
        </a:p>
      </dgm:t>
    </dgm:pt>
    <dgm:pt modelId="{A9D4C4D1-2449-452A-A59B-3FE6C5F158F4}" type="pres">
      <dgm:prSet presAssocID="{7913F618-C306-4985-AF8E-6C1D9EFAD425}" presName="hierFlow" presStyleCnt="0"/>
      <dgm:spPr/>
    </dgm:pt>
    <dgm:pt modelId="{B88778B8-5269-4E45-97EE-F4BB35D914E4}" type="pres">
      <dgm:prSet presAssocID="{7913F618-C306-4985-AF8E-6C1D9EFAD425}" presName="hierChild1" presStyleCnt="0">
        <dgm:presLayoutVars>
          <dgm:chPref val="1"/>
          <dgm:animOne val="branch"/>
          <dgm:animLvl val="lvl"/>
        </dgm:presLayoutVars>
      </dgm:prSet>
      <dgm:spPr/>
    </dgm:pt>
    <dgm:pt modelId="{72C6F762-50E9-4B38-846B-7CFD4099B9B2}" type="pres">
      <dgm:prSet presAssocID="{43B84BFF-0177-4DD4-83C6-2F4B856B3582}" presName="Name14" presStyleCnt="0"/>
      <dgm:spPr/>
    </dgm:pt>
    <dgm:pt modelId="{822E344E-F398-4154-A456-35C1C07CC575}" type="pres">
      <dgm:prSet presAssocID="{43B84BFF-0177-4DD4-83C6-2F4B856B3582}" presName="level1Shape" presStyleLbl="node0" presStyleIdx="0" presStyleCnt="1">
        <dgm:presLayoutVars>
          <dgm:chPref val="3"/>
        </dgm:presLayoutVars>
      </dgm:prSet>
      <dgm:spPr/>
      <dgm:t>
        <a:bodyPr/>
        <a:lstStyle/>
        <a:p>
          <a:endParaRPr lang="el-GR"/>
        </a:p>
      </dgm:t>
    </dgm:pt>
    <dgm:pt modelId="{D047AF15-D99D-4A58-8F4B-C4DBE73A6F6E}" type="pres">
      <dgm:prSet presAssocID="{43B84BFF-0177-4DD4-83C6-2F4B856B3582}" presName="hierChild2" presStyleCnt="0"/>
      <dgm:spPr/>
    </dgm:pt>
    <dgm:pt modelId="{C0485905-7C25-48BD-B6DC-57B9A54E575A}" type="pres">
      <dgm:prSet presAssocID="{FD41F5E8-AE3C-4EF5-B54C-DE74AF4C4576}" presName="Name19" presStyleLbl="parChTrans1D2" presStyleIdx="0" presStyleCnt="2"/>
      <dgm:spPr/>
      <dgm:t>
        <a:bodyPr/>
        <a:lstStyle/>
        <a:p>
          <a:endParaRPr lang="el-GR"/>
        </a:p>
      </dgm:t>
    </dgm:pt>
    <dgm:pt modelId="{1994B12E-9DD0-47AB-8719-B03B6A3AFC12}" type="pres">
      <dgm:prSet presAssocID="{C853459E-ED1B-4E0D-9075-548C0C36CEE1}" presName="Name21" presStyleCnt="0"/>
      <dgm:spPr/>
    </dgm:pt>
    <dgm:pt modelId="{FF4C1AEC-B0CD-4165-B8DA-6B8AC18BD20B}" type="pres">
      <dgm:prSet presAssocID="{C853459E-ED1B-4E0D-9075-548C0C36CEE1}" presName="level2Shape" presStyleLbl="node2" presStyleIdx="0" presStyleCnt="2"/>
      <dgm:spPr/>
      <dgm:t>
        <a:bodyPr/>
        <a:lstStyle/>
        <a:p>
          <a:endParaRPr lang="el-GR"/>
        </a:p>
      </dgm:t>
    </dgm:pt>
    <dgm:pt modelId="{D3BE02AE-9F88-41B8-9E13-5746A303A1F4}" type="pres">
      <dgm:prSet presAssocID="{C853459E-ED1B-4E0D-9075-548C0C36CEE1}" presName="hierChild3" presStyleCnt="0"/>
      <dgm:spPr/>
    </dgm:pt>
    <dgm:pt modelId="{BFF6932A-F525-41E4-AC78-5B51A749F3C3}" type="pres">
      <dgm:prSet presAssocID="{3D81E5AC-3154-4219-BCE2-C3822004794D}" presName="Name19" presStyleLbl="parChTrans1D3" presStyleIdx="0" presStyleCnt="4"/>
      <dgm:spPr/>
      <dgm:t>
        <a:bodyPr/>
        <a:lstStyle/>
        <a:p>
          <a:endParaRPr lang="el-GR"/>
        </a:p>
      </dgm:t>
    </dgm:pt>
    <dgm:pt modelId="{98494DDA-EEA0-4CD5-9B9A-83E90C423981}" type="pres">
      <dgm:prSet presAssocID="{6E2ECEF8-CC88-4667-A9E6-68FED01A79D1}" presName="Name21" presStyleCnt="0"/>
      <dgm:spPr/>
    </dgm:pt>
    <dgm:pt modelId="{F47EEECF-BD2E-469D-8A45-353149FE4AF7}" type="pres">
      <dgm:prSet presAssocID="{6E2ECEF8-CC88-4667-A9E6-68FED01A79D1}" presName="level2Shape" presStyleLbl="node3" presStyleIdx="0" presStyleCnt="4"/>
      <dgm:spPr/>
      <dgm:t>
        <a:bodyPr/>
        <a:lstStyle/>
        <a:p>
          <a:endParaRPr lang="el-GR"/>
        </a:p>
      </dgm:t>
    </dgm:pt>
    <dgm:pt modelId="{EF254A49-C2BC-42D0-9E74-2846468A2244}" type="pres">
      <dgm:prSet presAssocID="{6E2ECEF8-CC88-4667-A9E6-68FED01A79D1}" presName="hierChild3" presStyleCnt="0"/>
      <dgm:spPr/>
    </dgm:pt>
    <dgm:pt modelId="{A1F811EF-FB7A-4722-BB14-C6CF3E5B810B}" type="pres">
      <dgm:prSet presAssocID="{26E2E9DF-4C7A-4453-B1BE-D6EF14A59333}" presName="Name19" presStyleLbl="parChTrans1D3" presStyleIdx="1" presStyleCnt="4"/>
      <dgm:spPr/>
      <dgm:t>
        <a:bodyPr/>
        <a:lstStyle/>
        <a:p>
          <a:endParaRPr lang="el-GR"/>
        </a:p>
      </dgm:t>
    </dgm:pt>
    <dgm:pt modelId="{C796969C-4744-4154-B86C-F9F6A2C1D75F}" type="pres">
      <dgm:prSet presAssocID="{476C7493-51CF-4E7A-9CC0-7BAE5179C25C}" presName="Name21" presStyleCnt="0"/>
      <dgm:spPr/>
    </dgm:pt>
    <dgm:pt modelId="{10DFA123-A6FA-45A8-ABBA-D04ED15EECCC}" type="pres">
      <dgm:prSet presAssocID="{476C7493-51CF-4E7A-9CC0-7BAE5179C25C}" presName="level2Shape" presStyleLbl="node3" presStyleIdx="1" presStyleCnt="4"/>
      <dgm:spPr/>
      <dgm:t>
        <a:bodyPr/>
        <a:lstStyle/>
        <a:p>
          <a:endParaRPr lang="el-GR"/>
        </a:p>
      </dgm:t>
    </dgm:pt>
    <dgm:pt modelId="{D807D7E0-1CDC-4A38-86F2-6E8814CE14AE}" type="pres">
      <dgm:prSet presAssocID="{476C7493-51CF-4E7A-9CC0-7BAE5179C25C}" presName="hierChild3" presStyleCnt="0"/>
      <dgm:spPr/>
    </dgm:pt>
    <dgm:pt modelId="{F732A488-3DA8-4C73-9981-955B81191309}" type="pres">
      <dgm:prSet presAssocID="{D333C913-5333-4449-8ED7-867891A333CE}" presName="Name19" presStyleLbl="parChTrans1D2" presStyleIdx="1" presStyleCnt="2"/>
      <dgm:spPr/>
      <dgm:t>
        <a:bodyPr/>
        <a:lstStyle/>
        <a:p>
          <a:endParaRPr lang="el-GR"/>
        </a:p>
      </dgm:t>
    </dgm:pt>
    <dgm:pt modelId="{7E42BD21-9F2B-484D-BEA6-F4B845C63EB7}" type="pres">
      <dgm:prSet presAssocID="{C9A08BF3-4DF8-464B-8E3D-9E5DE2995BD1}" presName="Name21" presStyleCnt="0"/>
      <dgm:spPr/>
    </dgm:pt>
    <dgm:pt modelId="{D3049FAF-C1E6-4560-947D-5C836504CBB5}" type="pres">
      <dgm:prSet presAssocID="{C9A08BF3-4DF8-464B-8E3D-9E5DE2995BD1}" presName="level2Shape" presStyleLbl="node2" presStyleIdx="1" presStyleCnt="2"/>
      <dgm:spPr/>
      <dgm:t>
        <a:bodyPr/>
        <a:lstStyle/>
        <a:p>
          <a:endParaRPr lang="el-GR"/>
        </a:p>
      </dgm:t>
    </dgm:pt>
    <dgm:pt modelId="{1BFBF04A-5B55-4185-A868-E36030BFE013}" type="pres">
      <dgm:prSet presAssocID="{C9A08BF3-4DF8-464B-8E3D-9E5DE2995BD1}" presName="hierChild3" presStyleCnt="0"/>
      <dgm:spPr/>
    </dgm:pt>
    <dgm:pt modelId="{9A392ABF-B105-4042-8C5D-7CB75CF17B81}" type="pres">
      <dgm:prSet presAssocID="{86643BED-EDC8-4C37-B307-C0929A8A6EAC}" presName="Name19" presStyleLbl="parChTrans1D3" presStyleIdx="2" presStyleCnt="4"/>
      <dgm:spPr/>
      <dgm:t>
        <a:bodyPr/>
        <a:lstStyle/>
        <a:p>
          <a:endParaRPr lang="el-GR"/>
        </a:p>
      </dgm:t>
    </dgm:pt>
    <dgm:pt modelId="{FD4418F6-F667-4866-9A80-AC9FF29041B7}" type="pres">
      <dgm:prSet presAssocID="{3888A5D3-9690-4E2D-8645-9C8BDE7E6B55}" presName="Name21" presStyleCnt="0"/>
      <dgm:spPr/>
    </dgm:pt>
    <dgm:pt modelId="{DF98DFFC-3E13-4887-953B-FB8D2DEC35E3}" type="pres">
      <dgm:prSet presAssocID="{3888A5D3-9690-4E2D-8645-9C8BDE7E6B55}" presName="level2Shape" presStyleLbl="node3" presStyleIdx="2" presStyleCnt="4"/>
      <dgm:spPr/>
      <dgm:t>
        <a:bodyPr/>
        <a:lstStyle/>
        <a:p>
          <a:endParaRPr lang="el-GR"/>
        </a:p>
      </dgm:t>
    </dgm:pt>
    <dgm:pt modelId="{DA143E36-3A94-4D05-BC4E-009491A5BC2C}" type="pres">
      <dgm:prSet presAssocID="{3888A5D3-9690-4E2D-8645-9C8BDE7E6B55}" presName="hierChild3" presStyleCnt="0"/>
      <dgm:spPr/>
    </dgm:pt>
    <dgm:pt modelId="{09127DD0-D732-4332-A885-8302CD91E61E}" type="pres">
      <dgm:prSet presAssocID="{9FDA7069-AD73-4480-AE52-A4D884EC007F}" presName="Name19" presStyleLbl="parChTrans1D3" presStyleIdx="3" presStyleCnt="4"/>
      <dgm:spPr/>
      <dgm:t>
        <a:bodyPr/>
        <a:lstStyle/>
        <a:p>
          <a:endParaRPr lang="el-GR"/>
        </a:p>
      </dgm:t>
    </dgm:pt>
    <dgm:pt modelId="{BB4DCA0A-541E-497B-8160-A4C2E609C1F5}" type="pres">
      <dgm:prSet presAssocID="{1EBA3BD5-7A3E-42E0-8A07-2E31FA21E9EA}" presName="Name21" presStyleCnt="0"/>
      <dgm:spPr/>
    </dgm:pt>
    <dgm:pt modelId="{431F82E3-7E10-4C7E-B179-7CB7BC237634}" type="pres">
      <dgm:prSet presAssocID="{1EBA3BD5-7A3E-42E0-8A07-2E31FA21E9EA}" presName="level2Shape" presStyleLbl="node3" presStyleIdx="3" presStyleCnt="4"/>
      <dgm:spPr/>
      <dgm:t>
        <a:bodyPr/>
        <a:lstStyle/>
        <a:p>
          <a:endParaRPr lang="el-GR"/>
        </a:p>
      </dgm:t>
    </dgm:pt>
    <dgm:pt modelId="{37C53531-1EF4-43AA-B552-AADAE56E7C4E}" type="pres">
      <dgm:prSet presAssocID="{1EBA3BD5-7A3E-42E0-8A07-2E31FA21E9EA}" presName="hierChild3" presStyleCnt="0"/>
      <dgm:spPr/>
    </dgm:pt>
    <dgm:pt modelId="{3BB8D0F7-7F8E-4163-82A5-EF2C6F9BB55C}" type="pres">
      <dgm:prSet presAssocID="{7913F618-C306-4985-AF8E-6C1D9EFAD425}" presName="bgShapesFlow" presStyleCnt="0"/>
      <dgm:spPr/>
    </dgm:pt>
  </dgm:ptLst>
  <dgm:cxnLst>
    <dgm:cxn modelId="{C5CC4031-966D-40ED-AF13-6826012D7637}" type="presOf" srcId="{7913F618-C306-4985-AF8E-6C1D9EFAD425}" destId="{F10A100E-061A-4CB4-B321-A9607B9C87A1}" srcOrd="0" destOrd="0" presId="urn:microsoft.com/office/officeart/2005/8/layout/hierarchy6"/>
    <dgm:cxn modelId="{C0C7730A-A691-4257-B450-781C2F1792A9}" type="presOf" srcId="{476C7493-51CF-4E7A-9CC0-7BAE5179C25C}" destId="{10DFA123-A6FA-45A8-ABBA-D04ED15EECCC}" srcOrd="0" destOrd="0" presId="urn:microsoft.com/office/officeart/2005/8/layout/hierarchy6"/>
    <dgm:cxn modelId="{D799FC61-D771-4ADB-BE4E-2F86A502ED13}" type="presOf" srcId="{1EBA3BD5-7A3E-42E0-8A07-2E31FA21E9EA}" destId="{431F82E3-7E10-4C7E-B179-7CB7BC237634}" srcOrd="0" destOrd="0" presId="urn:microsoft.com/office/officeart/2005/8/layout/hierarchy6"/>
    <dgm:cxn modelId="{78856E85-35D0-4648-9AF5-2FEF43EAD823}" type="presOf" srcId="{6E2ECEF8-CC88-4667-A9E6-68FED01A79D1}" destId="{F47EEECF-BD2E-469D-8A45-353149FE4AF7}" srcOrd="0" destOrd="0" presId="urn:microsoft.com/office/officeart/2005/8/layout/hierarchy6"/>
    <dgm:cxn modelId="{E2FC25F9-34AE-4A99-8FFB-7404937F7897}" type="presOf" srcId="{9FDA7069-AD73-4480-AE52-A4D884EC007F}" destId="{09127DD0-D732-4332-A885-8302CD91E61E}" srcOrd="0" destOrd="0" presId="urn:microsoft.com/office/officeart/2005/8/layout/hierarchy6"/>
    <dgm:cxn modelId="{A207DA29-F40E-41BB-A217-8AA7E6AF89F9}" type="presOf" srcId="{C853459E-ED1B-4E0D-9075-548C0C36CEE1}" destId="{FF4C1AEC-B0CD-4165-B8DA-6B8AC18BD20B}" srcOrd="0" destOrd="0" presId="urn:microsoft.com/office/officeart/2005/8/layout/hierarchy6"/>
    <dgm:cxn modelId="{E7F11DCC-F889-4B6C-AA59-9BD52EAB1A89}" type="presOf" srcId="{D333C913-5333-4449-8ED7-867891A333CE}" destId="{F732A488-3DA8-4C73-9981-955B81191309}" srcOrd="0" destOrd="0" presId="urn:microsoft.com/office/officeart/2005/8/layout/hierarchy6"/>
    <dgm:cxn modelId="{B99C430B-C495-4F9C-B397-E007552ABD41}" type="presOf" srcId="{FD41F5E8-AE3C-4EF5-B54C-DE74AF4C4576}" destId="{C0485905-7C25-48BD-B6DC-57B9A54E575A}" srcOrd="0" destOrd="0" presId="urn:microsoft.com/office/officeart/2005/8/layout/hierarchy6"/>
    <dgm:cxn modelId="{EFAD39F1-7566-41E7-A8C8-2C3FE8420199}" srcId="{7913F618-C306-4985-AF8E-6C1D9EFAD425}" destId="{43B84BFF-0177-4DD4-83C6-2F4B856B3582}" srcOrd="0" destOrd="0" parTransId="{FDF35141-8F2C-492E-9808-40F4DCC7302A}" sibTransId="{9FAC9137-9689-4D30-A660-7E164BD6B741}"/>
    <dgm:cxn modelId="{D9B01C3D-09A0-4278-9045-23D9DEA2D1C3}" type="presOf" srcId="{C9A08BF3-4DF8-464B-8E3D-9E5DE2995BD1}" destId="{D3049FAF-C1E6-4560-947D-5C836504CBB5}" srcOrd="0" destOrd="0" presId="urn:microsoft.com/office/officeart/2005/8/layout/hierarchy6"/>
    <dgm:cxn modelId="{E6FE9E9F-99F0-4A46-963A-51C83EC377C9}" type="presOf" srcId="{3888A5D3-9690-4E2D-8645-9C8BDE7E6B55}" destId="{DF98DFFC-3E13-4887-953B-FB8D2DEC35E3}" srcOrd="0" destOrd="0" presId="urn:microsoft.com/office/officeart/2005/8/layout/hierarchy6"/>
    <dgm:cxn modelId="{EFA42B62-5D13-4485-831F-EED077C6150B}" srcId="{C9A08BF3-4DF8-464B-8E3D-9E5DE2995BD1}" destId="{3888A5D3-9690-4E2D-8645-9C8BDE7E6B55}" srcOrd="0" destOrd="0" parTransId="{86643BED-EDC8-4C37-B307-C0929A8A6EAC}" sibTransId="{B78EEC2A-3134-42BE-ADE9-24395531BE32}"/>
    <dgm:cxn modelId="{6884FDD1-4B5A-4625-81D5-3ECAFCAF0297}" type="presOf" srcId="{43B84BFF-0177-4DD4-83C6-2F4B856B3582}" destId="{822E344E-F398-4154-A456-35C1C07CC575}" srcOrd="0" destOrd="0" presId="urn:microsoft.com/office/officeart/2005/8/layout/hierarchy6"/>
    <dgm:cxn modelId="{429F46C0-ED0A-4112-9C85-F21FC1C03981}" type="presOf" srcId="{86643BED-EDC8-4C37-B307-C0929A8A6EAC}" destId="{9A392ABF-B105-4042-8C5D-7CB75CF17B81}" srcOrd="0" destOrd="0" presId="urn:microsoft.com/office/officeart/2005/8/layout/hierarchy6"/>
    <dgm:cxn modelId="{BE62530C-08BD-4E1F-B6F1-8C5208777DCB}" srcId="{C853459E-ED1B-4E0D-9075-548C0C36CEE1}" destId="{6E2ECEF8-CC88-4667-A9E6-68FED01A79D1}" srcOrd="0" destOrd="0" parTransId="{3D81E5AC-3154-4219-BCE2-C3822004794D}" sibTransId="{4E1DE959-9C69-489A-ACB6-72144C4A9908}"/>
    <dgm:cxn modelId="{E882FAA9-4C0E-4BE0-B493-3E2E4BBAFA8C}" type="presOf" srcId="{26E2E9DF-4C7A-4453-B1BE-D6EF14A59333}" destId="{A1F811EF-FB7A-4722-BB14-C6CF3E5B810B}" srcOrd="0" destOrd="0" presId="urn:microsoft.com/office/officeart/2005/8/layout/hierarchy6"/>
    <dgm:cxn modelId="{345217D1-15FA-4883-B683-33123EFA0CFB}" type="presOf" srcId="{3D81E5AC-3154-4219-BCE2-C3822004794D}" destId="{BFF6932A-F525-41E4-AC78-5B51A749F3C3}" srcOrd="0" destOrd="0" presId="urn:microsoft.com/office/officeart/2005/8/layout/hierarchy6"/>
    <dgm:cxn modelId="{1CAEC8FA-E9C6-4727-A7CA-4D7BA46EF7AF}" srcId="{43B84BFF-0177-4DD4-83C6-2F4B856B3582}" destId="{C853459E-ED1B-4E0D-9075-548C0C36CEE1}" srcOrd="0" destOrd="0" parTransId="{FD41F5E8-AE3C-4EF5-B54C-DE74AF4C4576}" sibTransId="{916AA2A7-8117-4F76-BB4A-F3B27557FEF6}"/>
    <dgm:cxn modelId="{18684625-AB07-4394-B4A5-C154A42692FC}" srcId="{43B84BFF-0177-4DD4-83C6-2F4B856B3582}" destId="{C9A08BF3-4DF8-464B-8E3D-9E5DE2995BD1}" srcOrd="1" destOrd="0" parTransId="{D333C913-5333-4449-8ED7-867891A333CE}" sibTransId="{53F39203-08F2-4F7A-9764-22FA3751ED87}"/>
    <dgm:cxn modelId="{5B001350-64F2-4A1C-BED8-CD60F8748705}" srcId="{C853459E-ED1B-4E0D-9075-548C0C36CEE1}" destId="{476C7493-51CF-4E7A-9CC0-7BAE5179C25C}" srcOrd="1" destOrd="0" parTransId="{26E2E9DF-4C7A-4453-B1BE-D6EF14A59333}" sibTransId="{1E92D6B7-728B-4A2D-9FD3-9F03CE836FC0}"/>
    <dgm:cxn modelId="{2F343D20-E468-4E4E-B2EC-03D187838D7D}" srcId="{C9A08BF3-4DF8-464B-8E3D-9E5DE2995BD1}" destId="{1EBA3BD5-7A3E-42E0-8A07-2E31FA21E9EA}" srcOrd="1" destOrd="0" parTransId="{9FDA7069-AD73-4480-AE52-A4D884EC007F}" sibTransId="{A23DC984-008E-4AF5-AAAA-47757F3433FE}"/>
    <dgm:cxn modelId="{F6839D23-7ACB-48E2-B408-5DAEDBC91EAE}" type="presParOf" srcId="{F10A100E-061A-4CB4-B321-A9607B9C87A1}" destId="{A9D4C4D1-2449-452A-A59B-3FE6C5F158F4}" srcOrd="0" destOrd="0" presId="urn:microsoft.com/office/officeart/2005/8/layout/hierarchy6"/>
    <dgm:cxn modelId="{16332E2F-6F6D-4912-9BE8-249F8442CFE9}" type="presParOf" srcId="{A9D4C4D1-2449-452A-A59B-3FE6C5F158F4}" destId="{B88778B8-5269-4E45-97EE-F4BB35D914E4}" srcOrd="0" destOrd="0" presId="urn:microsoft.com/office/officeart/2005/8/layout/hierarchy6"/>
    <dgm:cxn modelId="{D56D9B3F-BDD3-4C2A-9E22-218E0BBC5583}" type="presParOf" srcId="{B88778B8-5269-4E45-97EE-F4BB35D914E4}" destId="{72C6F762-50E9-4B38-846B-7CFD4099B9B2}" srcOrd="0" destOrd="0" presId="urn:microsoft.com/office/officeart/2005/8/layout/hierarchy6"/>
    <dgm:cxn modelId="{374BDF57-20D8-454A-8B39-F0697AC2D0FD}" type="presParOf" srcId="{72C6F762-50E9-4B38-846B-7CFD4099B9B2}" destId="{822E344E-F398-4154-A456-35C1C07CC575}" srcOrd="0" destOrd="0" presId="urn:microsoft.com/office/officeart/2005/8/layout/hierarchy6"/>
    <dgm:cxn modelId="{C415556F-C083-4063-811E-2DD59E1EE9AE}" type="presParOf" srcId="{72C6F762-50E9-4B38-846B-7CFD4099B9B2}" destId="{D047AF15-D99D-4A58-8F4B-C4DBE73A6F6E}" srcOrd="1" destOrd="0" presId="urn:microsoft.com/office/officeart/2005/8/layout/hierarchy6"/>
    <dgm:cxn modelId="{E687601E-A6D6-4A68-850D-4F64F8E2C4E2}" type="presParOf" srcId="{D047AF15-D99D-4A58-8F4B-C4DBE73A6F6E}" destId="{C0485905-7C25-48BD-B6DC-57B9A54E575A}" srcOrd="0" destOrd="0" presId="urn:microsoft.com/office/officeart/2005/8/layout/hierarchy6"/>
    <dgm:cxn modelId="{8CD28970-A039-4B11-BB21-EC3DF2CBF5A6}" type="presParOf" srcId="{D047AF15-D99D-4A58-8F4B-C4DBE73A6F6E}" destId="{1994B12E-9DD0-47AB-8719-B03B6A3AFC12}" srcOrd="1" destOrd="0" presId="urn:microsoft.com/office/officeart/2005/8/layout/hierarchy6"/>
    <dgm:cxn modelId="{2558AFA7-BB04-4253-80F6-9D5849133813}" type="presParOf" srcId="{1994B12E-9DD0-47AB-8719-B03B6A3AFC12}" destId="{FF4C1AEC-B0CD-4165-B8DA-6B8AC18BD20B}" srcOrd="0" destOrd="0" presId="urn:microsoft.com/office/officeart/2005/8/layout/hierarchy6"/>
    <dgm:cxn modelId="{C1355EA1-EC45-442F-B054-D678E8B1F59D}" type="presParOf" srcId="{1994B12E-9DD0-47AB-8719-B03B6A3AFC12}" destId="{D3BE02AE-9F88-41B8-9E13-5746A303A1F4}" srcOrd="1" destOrd="0" presId="urn:microsoft.com/office/officeart/2005/8/layout/hierarchy6"/>
    <dgm:cxn modelId="{C4AB4F8C-3B6C-4388-80A2-90346301676C}" type="presParOf" srcId="{D3BE02AE-9F88-41B8-9E13-5746A303A1F4}" destId="{BFF6932A-F525-41E4-AC78-5B51A749F3C3}" srcOrd="0" destOrd="0" presId="urn:microsoft.com/office/officeart/2005/8/layout/hierarchy6"/>
    <dgm:cxn modelId="{E300FBBB-AC60-4B53-8C08-1120ABD7C1CB}" type="presParOf" srcId="{D3BE02AE-9F88-41B8-9E13-5746A303A1F4}" destId="{98494DDA-EEA0-4CD5-9B9A-83E90C423981}" srcOrd="1" destOrd="0" presId="urn:microsoft.com/office/officeart/2005/8/layout/hierarchy6"/>
    <dgm:cxn modelId="{D68A79F9-0153-4CF1-B6E9-BB3FD035C6DF}" type="presParOf" srcId="{98494DDA-EEA0-4CD5-9B9A-83E90C423981}" destId="{F47EEECF-BD2E-469D-8A45-353149FE4AF7}" srcOrd="0" destOrd="0" presId="urn:microsoft.com/office/officeart/2005/8/layout/hierarchy6"/>
    <dgm:cxn modelId="{6C3CABD9-9867-4288-8F31-ACD621D530C8}" type="presParOf" srcId="{98494DDA-EEA0-4CD5-9B9A-83E90C423981}" destId="{EF254A49-C2BC-42D0-9E74-2846468A2244}" srcOrd="1" destOrd="0" presId="urn:microsoft.com/office/officeart/2005/8/layout/hierarchy6"/>
    <dgm:cxn modelId="{6B1B35B1-10BA-44AD-AED0-E593ADE6983A}" type="presParOf" srcId="{D3BE02AE-9F88-41B8-9E13-5746A303A1F4}" destId="{A1F811EF-FB7A-4722-BB14-C6CF3E5B810B}" srcOrd="2" destOrd="0" presId="urn:microsoft.com/office/officeart/2005/8/layout/hierarchy6"/>
    <dgm:cxn modelId="{56D5C2BD-3BC5-48B9-8CBD-A4ED7CED5799}" type="presParOf" srcId="{D3BE02AE-9F88-41B8-9E13-5746A303A1F4}" destId="{C796969C-4744-4154-B86C-F9F6A2C1D75F}" srcOrd="3" destOrd="0" presId="urn:microsoft.com/office/officeart/2005/8/layout/hierarchy6"/>
    <dgm:cxn modelId="{A38756C8-7185-491C-895F-77E9FF740581}" type="presParOf" srcId="{C796969C-4744-4154-B86C-F9F6A2C1D75F}" destId="{10DFA123-A6FA-45A8-ABBA-D04ED15EECCC}" srcOrd="0" destOrd="0" presId="urn:microsoft.com/office/officeart/2005/8/layout/hierarchy6"/>
    <dgm:cxn modelId="{1B6F2979-6C51-4ACD-A8D3-F600EBCF9A86}" type="presParOf" srcId="{C796969C-4744-4154-B86C-F9F6A2C1D75F}" destId="{D807D7E0-1CDC-4A38-86F2-6E8814CE14AE}" srcOrd="1" destOrd="0" presId="urn:microsoft.com/office/officeart/2005/8/layout/hierarchy6"/>
    <dgm:cxn modelId="{146F6805-9267-43AE-AA25-0B7E4057D1AE}" type="presParOf" srcId="{D047AF15-D99D-4A58-8F4B-C4DBE73A6F6E}" destId="{F732A488-3DA8-4C73-9981-955B81191309}" srcOrd="2" destOrd="0" presId="urn:microsoft.com/office/officeart/2005/8/layout/hierarchy6"/>
    <dgm:cxn modelId="{E3CFBCD1-ADF7-4075-BA60-0DEE59F8D92F}" type="presParOf" srcId="{D047AF15-D99D-4A58-8F4B-C4DBE73A6F6E}" destId="{7E42BD21-9F2B-484D-BEA6-F4B845C63EB7}" srcOrd="3" destOrd="0" presId="urn:microsoft.com/office/officeart/2005/8/layout/hierarchy6"/>
    <dgm:cxn modelId="{0B6A1E88-4931-465D-8B6B-8668868C840A}" type="presParOf" srcId="{7E42BD21-9F2B-484D-BEA6-F4B845C63EB7}" destId="{D3049FAF-C1E6-4560-947D-5C836504CBB5}" srcOrd="0" destOrd="0" presId="urn:microsoft.com/office/officeart/2005/8/layout/hierarchy6"/>
    <dgm:cxn modelId="{D0772770-BE26-4A06-BE9F-3616AEDCD803}" type="presParOf" srcId="{7E42BD21-9F2B-484D-BEA6-F4B845C63EB7}" destId="{1BFBF04A-5B55-4185-A868-E36030BFE013}" srcOrd="1" destOrd="0" presId="urn:microsoft.com/office/officeart/2005/8/layout/hierarchy6"/>
    <dgm:cxn modelId="{726ACEE3-23D3-4D23-938E-8626689B5871}" type="presParOf" srcId="{1BFBF04A-5B55-4185-A868-E36030BFE013}" destId="{9A392ABF-B105-4042-8C5D-7CB75CF17B81}" srcOrd="0" destOrd="0" presId="urn:microsoft.com/office/officeart/2005/8/layout/hierarchy6"/>
    <dgm:cxn modelId="{64A27D63-4C06-484C-A443-D51C8B2DF050}" type="presParOf" srcId="{1BFBF04A-5B55-4185-A868-E36030BFE013}" destId="{FD4418F6-F667-4866-9A80-AC9FF29041B7}" srcOrd="1" destOrd="0" presId="urn:microsoft.com/office/officeart/2005/8/layout/hierarchy6"/>
    <dgm:cxn modelId="{5B2B6CB0-E534-4DEE-B8DF-323676FDCAFA}" type="presParOf" srcId="{FD4418F6-F667-4866-9A80-AC9FF29041B7}" destId="{DF98DFFC-3E13-4887-953B-FB8D2DEC35E3}" srcOrd="0" destOrd="0" presId="urn:microsoft.com/office/officeart/2005/8/layout/hierarchy6"/>
    <dgm:cxn modelId="{13CF8009-4F94-47A4-96A8-61FE27487A9B}" type="presParOf" srcId="{FD4418F6-F667-4866-9A80-AC9FF29041B7}" destId="{DA143E36-3A94-4D05-BC4E-009491A5BC2C}" srcOrd="1" destOrd="0" presId="urn:microsoft.com/office/officeart/2005/8/layout/hierarchy6"/>
    <dgm:cxn modelId="{5F73128B-236A-4167-9166-6DC186E9FB03}" type="presParOf" srcId="{1BFBF04A-5B55-4185-A868-E36030BFE013}" destId="{09127DD0-D732-4332-A885-8302CD91E61E}" srcOrd="2" destOrd="0" presId="urn:microsoft.com/office/officeart/2005/8/layout/hierarchy6"/>
    <dgm:cxn modelId="{41A57AC7-ADAB-4F1A-A4E6-B8CE2FCD3699}" type="presParOf" srcId="{1BFBF04A-5B55-4185-A868-E36030BFE013}" destId="{BB4DCA0A-541E-497B-8160-A4C2E609C1F5}" srcOrd="3" destOrd="0" presId="urn:microsoft.com/office/officeart/2005/8/layout/hierarchy6"/>
    <dgm:cxn modelId="{5E00FC24-D618-440A-B9A9-FB0988F3FE6E}" type="presParOf" srcId="{BB4DCA0A-541E-497B-8160-A4C2E609C1F5}" destId="{431F82E3-7E10-4C7E-B179-7CB7BC237634}" srcOrd="0" destOrd="0" presId="urn:microsoft.com/office/officeart/2005/8/layout/hierarchy6"/>
    <dgm:cxn modelId="{42811101-A7E5-4926-A5FD-2A903D5CBC3A}" type="presParOf" srcId="{BB4DCA0A-541E-497B-8160-A4C2E609C1F5}" destId="{37C53531-1EF4-43AA-B552-AADAE56E7C4E}" srcOrd="1" destOrd="0" presId="urn:microsoft.com/office/officeart/2005/8/layout/hierarchy6"/>
    <dgm:cxn modelId="{656D3FEF-0302-4E2B-B1B3-4AA0EA5EA270}" type="presParOf" srcId="{F10A100E-061A-4CB4-B321-A9607B9C87A1}" destId="{3BB8D0F7-7F8E-4163-82A5-EF2C6F9BB55C}" srcOrd="1" destOrd="0" presId="urn:microsoft.com/office/officeart/2005/8/layout/hierarchy6"/>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22E344E-F398-4154-A456-35C1C07CC575}">
      <dsp:nvSpPr>
        <dsp:cNvPr id="0" name=""/>
        <dsp:cNvSpPr/>
      </dsp:nvSpPr>
      <dsp:spPr>
        <a:xfrm>
          <a:off x="2263602" y="3267"/>
          <a:ext cx="1159219" cy="772813"/>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l-GR" sz="1500" kern="1200"/>
            <a:t>ΣΟΦΙΑ</a:t>
          </a:r>
        </a:p>
      </dsp:txBody>
      <dsp:txXfrm>
        <a:off x="2286237" y="25902"/>
        <a:ext cx="1113949" cy="727543"/>
      </dsp:txXfrm>
    </dsp:sp>
    <dsp:sp modelId="{C0485905-7C25-48BD-B6DC-57B9A54E575A}">
      <dsp:nvSpPr>
        <dsp:cNvPr id="0" name=""/>
        <dsp:cNvSpPr/>
      </dsp:nvSpPr>
      <dsp:spPr>
        <a:xfrm>
          <a:off x="2843212" y="776080"/>
          <a:ext cx="1506985" cy="309125"/>
        </a:xfrm>
        <a:custGeom>
          <a:avLst/>
          <a:gdLst/>
          <a:ahLst/>
          <a:cxnLst/>
          <a:rect l="0" t="0" r="0" b="0"/>
          <a:pathLst>
            <a:path>
              <a:moveTo>
                <a:pt x="0" y="0"/>
              </a:moveTo>
              <a:lnTo>
                <a:pt x="0" y="154562"/>
              </a:lnTo>
              <a:lnTo>
                <a:pt x="1506985" y="154562"/>
              </a:lnTo>
              <a:lnTo>
                <a:pt x="1506985" y="30912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F4C1AEC-B0CD-4165-B8DA-6B8AC18BD20B}">
      <dsp:nvSpPr>
        <dsp:cNvPr id="0" name=""/>
        <dsp:cNvSpPr/>
      </dsp:nvSpPr>
      <dsp:spPr>
        <a:xfrm>
          <a:off x="3770588" y="1085205"/>
          <a:ext cx="1159219" cy="772813"/>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l-GR" sz="1500" kern="1200"/>
            <a:t>ΑΠΟΣΤΟΛΟΣ</a:t>
          </a:r>
        </a:p>
      </dsp:txBody>
      <dsp:txXfrm>
        <a:off x="3793223" y="1107840"/>
        <a:ext cx="1113949" cy="727543"/>
      </dsp:txXfrm>
    </dsp:sp>
    <dsp:sp modelId="{BFF6932A-F525-41E4-AC78-5B51A749F3C3}">
      <dsp:nvSpPr>
        <dsp:cNvPr id="0" name=""/>
        <dsp:cNvSpPr/>
      </dsp:nvSpPr>
      <dsp:spPr>
        <a:xfrm>
          <a:off x="4350198" y="1858019"/>
          <a:ext cx="753492" cy="309125"/>
        </a:xfrm>
        <a:custGeom>
          <a:avLst/>
          <a:gdLst/>
          <a:ahLst/>
          <a:cxnLst/>
          <a:rect l="0" t="0" r="0" b="0"/>
          <a:pathLst>
            <a:path>
              <a:moveTo>
                <a:pt x="0" y="0"/>
              </a:moveTo>
              <a:lnTo>
                <a:pt x="0" y="154562"/>
              </a:lnTo>
              <a:lnTo>
                <a:pt x="753492" y="154562"/>
              </a:lnTo>
              <a:lnTo>
                <a:pt x="753492" y="30912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47EEECF-BD2E-469D-8A45-353149FE4AF7}">
      <dsp:nvSpPr>
        <dsp:cNvPr id="0" name=""/>
        <dsp:cNvSpPr/>
      </dsp:nvSpPr>
      <dsp:spPr>
        <a:xfrm>
          <a:off x="4524081" y="2167144"/>
          <a:ext cx="1159219" cy="772813"/>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l-GR" sz="1500" kern="1200"/>
            <a:t>ΣΟΦΙΑ		</a:t>
          </a:r>
        </a:p>
      </dsp:txBody>
      <dsp:txXfrm>
        <a:off x="4546716" y="2189779"/>
        <a:ext cx="1113949" cy="727543"/>
      </dsp:txXfrm>
    </dsp:sp>
    <dsp:sp modelId="{A1F811EF-FB7A-4722-BB14-C6CF3E5B810B}">
      <dsp:nvSpPr>
        <dsp:cNvPr id="0" name=""/>
        <dsp:cNvSpPr/>
      </dsp:nvSpPr>
      <dsp:spPr>
        <a:xfrm>
          <a:off x="3596705" y="1858019"/>
          <a:ext cx="753492" cy="309125"/>
        </a:xfrm>
        <a:custGeom>
          <a:avLst/>
          <a:gdLst/>
          <a:ahLst/>
          <a:cxnLst/>
          <a:rect l="0" t="0" r="0" b="0"/>
          <a:pathLst>
            <a:path>
              <a:moveTo>
                <a:pt x="753492" y="0"/>
              </a:moveTo>
              <a:lnTo>
                <a:pt x="753492" y="154562"/>
              </a:lnTo>
              <a:lnTo>
                <a:pt x="0" y="154562"/>
              </a:lnTo>
              <a:lnTo>
                <a:pt x="0" y="30912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0DFA123-A6FA-45A8-ABBA-D04ED15EECCC}">
      <dsp:nvSpPr>
        <dsp:cNvPr id="0" name=""/>
        <dsp:cNvSpPr/>
      </dsp:nvSpPr>
      <dsp:spPr>
        <a:xfrm>
          <a:off x="3017095" y="2167144"/>
          <a:ext cx="1159219" cy="772813"/>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l-GR" sz="1500" kern="1200"/>
            <a:t>ΔΗΜΗΤΡΗΣ</a:t>
          </a:r>
        </a:p>
      </dsp:txBody>
      <dsp:txXfrm>
        <a:off x="3039730" y="2189779"/>
        <a:ext cx="1113949" cy="727543"/>
      </dsp:txXfrm>
    </dsp:sp>
    <dsp:sp modelId="{F732A488-3DA8-4C73-9981-955B81191309}">
      <dsp:nvSpPr>
        <dsp:cNvPr id="0" name=""/>
        <dsp:cNvSpPr/>
      </dsp:nvSpPr>
      <dsp:spPr>
        <a:xfrm>
          <a:off x="1336226" y="776080"/>
          <a:ext cx="1506985" cy="309125"/>
        </a:xfrm>
        <a:custGeom>
          <a:avLst/>
          <a:gdLst/>
          <a:ahLst/>
          <a:cxnLst/>
          <a:rect l="0" t="0" r="0" b="0"/>
          <a:pathLst>
            <a:path>
              <a:moveTo>
                <a:pt x="1506985" y="0"/>
              </a:moveTo>
              <a:lnTo>
                <a:pt x="1506985" y="154562"/>
              </a:lnTo>
              <a:lnTo>
                <a:pt x="0" y="154562"/>
              </a:lnTo>
              <a:lnTo>
                <a:pt x="0" y="30912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3049FAF-C1E6-4560-947D-5C836504CBB5}">
      <dsp:nvSpPr>
        <dsp:cNvPr id="0" name=""/>
        <dsp:cNvSpPr/>
      </dsp:nvSpPr>
      <dsp:spPr>
        <a:xfrm>
          <a:off x="756616" y="1085205"/>
          <a:ext cx="1159219" cy="772813"/>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l-GR" sz="1500" kern="1200"/>
            <a:t>ΘΕΟΔΩΡΑ</a:t>
          </a:r>
        </a:p>
      </dsp:txBody>
      <dsp:txXfrm>
        <a:off x="779251" y="1107840"/>
        <a:ext cx="1113949" cy="727543"/>
      </dsp:txXfrm>
    </dsp:sp>
    <dsp:sp modelId="{9A392ABF-B105-4042-8C5D-7CB75CF17B81}">
      <dsp:nvSpPr>
        <dsp:cNvPr id="0" name=""/>
        <dsp:cNvSpPr/>
      </dsp:nvSpPr>
      <dsp:spPr>
        <a:xfrm>
          <a:off x="1336226" y="1858019"/>
          <a:ext cx="753492" cy="309125"/>
        </a:xfrm>
        <a:custGeom>
          <a:avLst/>
          <a:gdLst/>
          <a:ahLst/>
          <a:cxnLst/>
          <a:rect l="0" t="0" r="0" b="0"/>
          <a:pathLst>
            <a:path>
              <a:moveTo>
                <a:pt x="0" y="0"/>
              </a:moveTo>
              <a:lnTo>
                <a:pt x="0" y="154562"/>
              </a:lnTo>
              <a:lnTo>
                <a:pt x="753492" y="154562"/>
              </a:lnTo>
              <a:lnTo>
                <a:pt x="753492" y="30912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F98DFFC-3E13-4887-953B-FB8D2DEC35E3}">
      <dsp:nvSpPr>
        <dsp:cNvPr id="0" name=""/>
        <dsp:cNvSpPr/>
      </dsp:nvSpPr>
      <dsp:spPr>
        <a:xfrm>
          <a:off x="1510109" y="2167144"/>
          <a:ext cx="1159219" cy="772813"/>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l-GR" sz="1500" kern="1200"/>
            <a:t>ΕΙΡΗΝΗ</a:t>
          </a:r>
        </a:p>
      </dsp:txBody>
      <dsp:txXfrm>
        <a:off x="1532744" y="2189779"/>
        <a:ext cx="1113949" cy="727543"/>
      </dsp:txXfrm>
    </dsp:sp>
    <dsp:sp modelId="{09127DD0-D732-4332-A885-8302CD91E61E}">
      <dsp:nvSpPr>
        <dsp:cNvPr id="0" name=""/>
        <dsp:cNvSpPr/>
      </dsp:nvSpPr>
      <dsp:spPr>
        <a:xfrm>
          <a:off x="582733" y="1858019"/>
          <a:ext cx="753492" cy="309125"/>
        </a:xfrm>
        <a:custGeom>
          <a:avLst/>
          <a:gdLst/>
          <a:ahLst/>
          <a:cxnLst/>
          <a:rect l="0" t="0" r="0" b="0"/>
          <a:pathLst>
            <a:path>
              <a:moveTo>
                <a:pt x="753492" y="0"/>
              </a:moveTo>
              <a:lnTo>
                <a:pt x="753492" y="154562"/>
              </a:lnTo>
              <a:lnTo>
                <a:pt x="0" y="154562"/>
              </a:lnTo>
              <a:lnTo>
                <a:pt x="0" y="30912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31F82E3-7E10-4C7E-B179-7CB7BC237634}">
      <dsp:nvSpPr>
        <dsp:cNvPr id="0" name=""/>
        <dsp:cNvSpPr/>
      </dsp:nvSpPr>
      <dsp:spPr>
        <a:xfrm>
          <a:off x="3123" y="2167144"/>
          <a:ext cx="1159219" cy="772813"/>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l-GR" sz="1500" kern="1200"/>
            <a:t>ΓΙΩΡΓΟΣ</a:t>
          </a:r>
        </a:p>
      </dsp:txBody>
      <dsp:txXfrm>
        <a:off x="25758" y="2189779"/>
        <a:ext cx="1113949" cy="72754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B9B"/>
    <w:rsid w:val="00345C9B"/>
    <w:rsid w:val="008E6052"/>
    <w:rsid w:val="00AB2B9B"/>
    <w:rsid w:val="00DB6F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ABF49534352420C84448AA6BBF0F2AA">
    <w:name w:val="8ABF49534352420C84448AA6BBF0F2AA"/>
    <w:rsid w:val="00AB2B9B"/>
  </w:style>
  <w:style w:type="character" w:styleId="a3">
    <w:name w:val="Placeholder Text"/>
    <w:basedOn w:val="a0"/>
    <w:uiPriority w:val="99"/>
    <w:semiHidden/>
    <w:rsid w:val="00AB2B9B"/>
    <w:rPr>
      <w:color w:val="808080"/>
    </w:rPr>
  </w:style>
  <w:style w:type="paragraph" w:customStyle="1" w:styleId="AAAD06C5B4EA486C90BAD817CCD78602">
    <w:name w:val="AAAD06C5B4EA486C90BAD817CCD78602"/>
    <w:rsid w:val="00AB2B9B"/>
  </w:style>
  <w:style w:type="paragraph" w:customStyle="1" w:styleId="72609284E0D64981B5EF1BA1E7D8DCCA">
    <w:name w:val="72609284E0D64981B5EF1BA1E7D8DCCA"/>
    <w:rsid w:val="00AB2B9B"/>
  </w:style>
  <w:style w:type="paragraph" w:customStyle="1" w:styleId="BCBBFC33FD5C4A9B98E02935D368F8FD">
    <w:name w:val="BCBBFC33FD5C4A9B98E02935D368F8FD"/>
    <w:rsid w:val="00AB2B9B"/>
  </w:style>
  <w:style w:type="paragraph" w:customStyle="1" w:styleId="444A9E1A51984F0899447D7372D163A7">
    <w:name w:val="444A9E1A51984F0899447D7372D163A7"/>
    <w:rsid w:val="00AB2B9B"/>
  </w:style>
  <w:style w:type="paragraph" w:customStyle="1" w:styleId="5ADAB54621B440DCB02F63FFBF3C514A">
    <w:name w:val="5ADAB54621B440DCB02F63FFBF3C514A"/>
    <w:rsid w:val="00AB2B9B"/>
  </w:style>
  <w:style w:type="paragraph" w:customStyle="1" w:styleId="5E5D0B5C94D7421586DC86AE09B1968D">
    <w:name w:val="5E5D0B5C94D7421586DC86AE09B1968D"/>
    <w:rsid w:val="00AB2B9B"/>
  </w:style>
  <w:style w:type="paragraph" w:customStyle="1" w:styleId="A06DA4A91BAE40E697876FB2F678FE93">
    <w:name w:val="A06DA4A91BAE40E697876FB2F678FE93"/>
    <w:rsid w:val="00AB2B9B"/>
  </w:style>
  <w:style w:type="paragraph" w:customStyle="1" w:styleId="8E3788FEB2C043E28370A047DDAF035A">
    <w:name w:val="8E3788FEB2C043E28370A047DDAF035A"/>
    <w:rsid w:val="00DB6F40"/>
  </w:style>
  <w:style w:type="paragraph" w:customStyle="1" w:styleId="0D2A4761FA55487E9C1650673C661D0E">
    <w:name w:val="0D2A4761FA55487E9C1650673C661D0E"/>
    <w:rsid w:val="00DB6F40"/>
  </w:style>
  <w:style w:type="paragraph" w:customStyle="1" w:styleId="4A23002EE3D0454683491A20FEE3A856">
    <w:name w:val="4A23002EE3D0454683491A20FEE3A856"/>
    <w:rsid w:val="00DB6F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1B56EE1-03B3-453F-937C-5649AFA4D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8</Pages>
  <Words>893</Words>
  <Characters>4827</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areas of ecology</dc:subject>
  <dc:creator>pega sofia</dc:creator>
  <cp:keywords/>
  <dc:description/>
  <cp:lastModifiedBy>ΝΙΚΟΣ ΜΠΑΝΟΣ</cp:lastModifiedBy>
  <cp:revision>34</cp:revision>
  <dcterms:created xsi:type="dcterms:W3CDTF">2018-03-25T18:44:00Z</dcterms:created>
  <dcterms:modified xsi:type="dcterms:W3CDTF">2018-03-26T09:51:00Z</dcterms:modified>
</cp:coreProperties>
</file>